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3F6D7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A57A62E" w14:textId="77777777" w:rsidR="00642EFE" w:rsidRPr="00305ED6"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83F6C" w:rsidRPr="00305ED6">
        <w:rPr>
          <w:rFonts w:ascii="GHEA Grapalat" w:hAnsi="GHEA Grapalat"/>
          <w:i w:val="0"/>
          <w:sz w:val="24"/>
          <w:szCs w:val="24"/>
        </w:rPr>
        <w:t>котировке</w:t>
      </w:r>
    </w:p>
    <w:p w14:paraId="6F8F09C6" w14:textId="77777777"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94820" w:rsidRPr="00894820">
        <w:rPr>
          <w:rFonts w:ascii="GHEA Grapalat" w:hAnsi="GHEA Grapalat"/>
          <w:i w:val="0"/>
          <w:sz w:val="24"/>
          <w:szCs w:val="24"/>
        </w:rPr>
        <w:t>28</w:t>
      </w:r>
      <w:r w:rsidR="00D60743" w:rsidRPr="00D60743">
        <w:rPr>
          <w:rFonts w:ascii="GHEA Grapalat" w:hAnsi="GHEA Grapalat"/>
          <w:i w:val="0"/>
          <w:sz w:val="24"/>
          <w:szCs w:val="24"/>
        </w:rPr>
        <w:t>/07/</w:t>
      </w:r>
      <w:r w:rsidRPr="009044F1">
        <w:rPr>
          <w:rFonts w:ascii="GHEA Grapalat" w:hAnsi="GHEA Grapalat"/>
          <w:i w:val="0"/>
          <w:sz w:val="24"/>
          <w:szCs w:val="24"/>
        </w:rPr>
        <w:t>20</w:t>
      </w:r>
      <w:r w:rsidR="00D60743" w:rsidRPr="00D60743">
        <w:rPr>
          <w:rFonts w:ascii="GHEA Grapalat" w:hAnsi="GHEA Grapalat"/>
          <w:i w:val="0"/>
          <w:sz w:val="24"/>
          <w:szCs w:val="24"/>
        </w:rPr>
        <w:t>20</w:t>
      </w:r>
      <w:r w:rsidR="00AA7117">
        <w:rPr>
          <w:rFonts w:ascii="GHEA Grapalat" w:hAnsi="GHEA Grapalat"/>
          <w:i w:val="0"/>
          <w:sz w:val="24"/>
          <w:szCs w:val="24"/>
        </w:rPr>
        <w:t xml:space="preserve"> </w:t>
      </w:r>
      <w:r w:rsidR="00D60743">
        <w:rPr>
          <w:rFonts w:ascii="GHEA Grapalat" w:hAnsi="GHEA Grapalat"/>
          <w:i w:val="0"/>
          <w:sz w:val="24"/>
          <w:szCs w:val="24"/>
        </w:rPr>
        <w:t xml:space="preserve">года </w:t>
      </w:r>
      <w:r w:rsidRPr="009044F1">
        <w:rPr>
          <w:rFonts w:ascii="GHEA Grapalat" w:hAnsi="GHEA Grapalat"/>
          <w:i w:val="0"/>
          <w:sz w:val="24"/>
          <w:szCs w:val="24"/>
        </w:rPr>
        <w:t xml:space="preserve">номер </w:t>
      </w:r>
      <w:r w:rsidR="00D60743" w:rsidRPr="00D60743">
        <w:rPr>
          <w:rFonts w:ascii="GHEA Grapalat" w:hAnsi="GHEA Grapalat"/>
          <w:i w:val="0"/>
          <w:sz w:val="24"/>
          <w:szCs w:val="24"/>
        </w:rPr>
        <w:t>1</w:t>
      </w:r>
      <w:r w:rsidRPr="009044F1">
        <w:rPr>
          <w:rFonts w:ascii="GHEA Grapalat" w:hAnsi="GHEA Grapalat"/>
          <w:i w:val="0"/>
          <w:sz w:val="24"/>
          <w:szCs w:val="24"/>
        </w:rPr>
        <w:t xml:space="preserve"> </w:t>
      </w:r>
    </w:p>
    <w:p w14:paraId="5D76F3AE" w14:textId="77777777"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60743">
        <w:rPr>
          <w:rFonts w:ascii="GHEA Grapalat" w:hAnsi="GHEA Grapalat"/>
          <w:i w:val="0"/>
          <w:lang w:val="af-ZA"/>
        </w:rPr>
        <w:t>ԱՐԶՆԻՀ-ԳՀԱՇՁԲ-2020-02</w:t>
      </w:r>
      <w:r w:rsidR="00795028">
        <w:rPr>
          <w:rFonts w:ascii="GHEA Grapalat" w:hAnsi="GHEA Grapalat"/>
          <w:i w:val="0"/>
          <w:lang w:val="af-ZA"/>
        </w:rPr>
        <w:t>/</w:t>
      </w:r>
      <w:r w:rsidR="00894820">
        <w:rPr>
          <w:rFonts w:ascii="GHEA Grapalat" w:hAnsi="GHEA Grapalat"/>
          <w:i w:val="0"/>
          <w:lang w:val="af-ZA"/>
        </w:rPr>
        <w:t>2</w:t>
      </w:r>
      <w:r w:rsidR="00D60743" w:rsidRPr="00FC055B">
        <w:rPr>
          <w:rFonts w:ascii="GHEA Grapalat" w:hAnsi="GHEA Grapalat"/>
          <w:i w:val="0"/>
          <w:lang w:val="af-ZA"/>
        </w:rPr>
        <w:t xml:space="preserve"> </w:t>
      </w:r>
      <w:r w:rsidR="00D60743">
        <w:rPr>
          <w:rFonts w:ascii="GHEA Grapalat" w:hAnsi="GHEA Grapalat"/>
          <w:i w:val="0"/>
          <w:lang w:val="hy-AM"/>
        </w:rPr>
        <w:t>Մ</w:t>
      </w:r>
      <w:r w:rsidR="00D60743" w:rsidRPr="00FC055B">
        <w:rPr>
          <w:rFonts w:ascii="GHEA Grapalat" w:hAnsi="GHEA Grapalat"/>
          <w:i w:val="0"/>
          <w:lang w:val="af-ZA"/>
        </w:rPr>
        <w:t>Ն</w:t>
      </w:r>
    </w:p>
    <w:p w14:paraId="376F32B4"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3FF8EAB9" w14:textId="77777777" w:rsidR="00642EFE" w:rsidRPr="00E13BA4" w:rsidRDefault="00A83F6C" w:rsidP="00B46D58">
      <w:pPr>
        <w:pStyle w:val="BodyTextIndent"/>
        <w:widowControl w:val="0"/>
        <w:spacing w:after="160" w:line="240" w:lineRule="auto"/>
        <w:ind w:firstLine="0"/>
        <w:rPr>
          <w:rFonts w:ascii="GHEA Grapalat" w:hAnsi="GHEA Grapalat"/>
          <w:i w:val="0"/>
          <w:sz w:val="24"/>
          <w:szCs w:val="24"/>
          <w:lang w:val="hy-AM"/>
        </w:rPr>
      </w:pPr>
      <w:r w:rsidRPr="009044F1">
        <w:rPr>
          <w:rFonts w:ascii="GHEA Grapalat" w:hAnsi="GHEA Grapalat"/>
          <w:i w:val="0"/>
          <w:sz w:val="24"/>
          <w:szCs w:val="24"/>
        </w:rPr>
        <w:t xml:space="preserve">Заказчик </w:t>
      </w:r>
      <w:r w:rsidRPr="001E0CA3">
        <w:rPr>
          <w:rFonts w:ascii="GHEA Grapalat" w:hAnsi="GHEA Grapalat"/>
          <w:i w:val="0"/>
          <w:sz w:val="24"/>
          <w:szCs w:val="24"/>
        </w:rPr>
        <w:t>общинный муниципалитет Арзни</w:t>
      </w:r>
      <w:r w:rsidRPr="009044F1">
        <w:rPr>
          <w:rFonts w:ascii="GHEA Grapalat" w:hAnsi="GHEA Grapalat"/>
          <w:i w:val="0"/>
          <w:sz w:val="24"/>
          <w:szCs w:val="24"/>
        </w:rPr>
        <w:t>, находящийся по адресу:</w:t>
      </w:r>
      <w:r w:rsidRPr="001E0CA3">
        <w:rPr>
          <w:rFonts w:ascii="GHEA Grapalat" w:hAnsi="GHEA Grapalat"/>
          <w:i w:val="0"/>
          <w:sz w:val="24"/>
          <w:szCs w:val="24"/>
        </w:rPr>
        <w:t xml:space="preserve"> Сообществ</w:t>
      </w:r>
      <w:r w:rsidRPr="00292608">
        <w:rPr>
          <w:rFonts w:ascii="GHEA Grapalat" w:hAnsi="GHEA Grapalat"/>
          <w:i w:val="0"/>
          <w:sz w:val="24"/>
          <w:szCs w:val="24"/>
        </w:rPr>
        <w:t>а</w:t>
      </w:r>
      <w:r w:rsidRPr="001E0CA3">
        <w:rPr>
          <w:rFonts w:ascii="GHEA Grapalat" w:hAnsi="GHEA Grapalat"/>
          <w:i w:val="0"/>
          <w:sz w:val="24"/>
          <w:szCs w:val="24"/>
        </w:rPr>
        <w:t xml:space="preserve"> Арзни района ул. 5, пер. 1 N6 административное здание N-1</w:t>
      </w:r>
      <w:r w:rsidRPr="00280B40">
        <w:rPr>
          <w:rFonts w:ascii="GHEA Grapalat" w:hAnsi="GHEA Grapalat"/>
          <w:i w:val="0"/>
          <w:sz w:val="24"/>
          <w:szCs w:val="24"/>
        </w:rPr>
        <w:t xml:space="preserve"> </w:t>
      </w:r>
      <w:r w:rsidRPr="007B0562">
        <w:rPr>
          <w:rFonts w:ascii="GHEA Grapalat" w:hAnsi="GHEA Grapalat"/>
          <w:i w:val="0"/>
          <w:sz w:val="24"/>
          <w:szCs w:val="24"/>
        </w:rPr>
        <w:t>объявляет</w:t>
      </w:r>
      <w:r w:rsidR="00642EFE" w:rsidRPr="007B0562">
        <w:rPr>
          <w:rFonts w:ascii="GHEA Grapalat" w:hAnsi="GHEA Grapalat"/>
          <w:i w:val="0"/>
          <w:sz w:val="24"/>
          <w:szCs w:val="24"/>
        </w:rPr>
        <w:t xml:space="preserve"> </w:t>
      </w:r>
      <w:r w:rsidRPr="00A83F6C">
        <w:rPr>
          <w:rFonts w:ascii="GHEA Grapalat" w:hAnsi="GHEA Grapalat"/>
          <w:i w:val="0"/>
          <w:sz w:val="24"/>
          <w:szCs w:val="24"/>
        </w:rPr>
        <w:t>котировку</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14:paraId="4B51920C"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135CC435" w14:textId="77777777" w:rsidR="00311076" w:rsidRPr="003A1EBB" w:rsidRDefault="00BA3C69" w:rsidP="00A83F6C">
      <w:pPr>
        <w:pStyle w:val="BodyTextIndent"/>
        <w:widowControl w:val="0"/>
        <w:spacing w:line="240" w:lineRule="auto"/>
        <w:ind w:firstLine="0"/>
        <w:rPr>
          <w:rFonts w:ascii="GHEA Grapalat" w:hAnsi="GHEA Grapalat"/>
          <w:i w:val="0"/>
          <w:sz w:val="16"/>
          <w:szCs w:val="16"/>
        </w:rPr>
      </w:pPr>
      <w:r w:rsidRPr="00BA3C69">
        <w:rPr>
          <w:rFonts w:ascii="GHEA Grapalat" w:hAnsi="GHEA Grapalat"/>
          <w:i w:val="0"/>
          <w:sz w:val="24"/>
          <w:szCs w:val="24"/>
        </w:rPr>
        <w:t xml:space="preserve">Робот по строительству детского сада общины Арзни, реконструкцию крыши и улучшение участка </w:t>
      </w:r>
      <w:r w:rsidR="00782D60">
        <w:rPr>
          <w:rFonts w:ascii="GHEA Grapalat" w:hAnsi="GHEA Grapalat"/>
          <w:i w:val="0"/>
          <w:sz w:val="24"/>
          <w:szCs w:val="24"/>
        </w:rPr>
        <w:t>(далее — договор).</w:t>
      </w:r>
    </w:p>
    <w:p w14:paraId="68DFE3AB"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02DFCB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F452ABC"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14:paraId="0B854CEF" w14:textId="77777777"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A83F6C" w:rsidRPr="00A83F6C">
        <w:rPr>
          <w:rFonts w:ascii="GHEA Grapalat" w:hAnsi="GHEA Grapalat"/>
          <w:i w:val="0"/>
          <w:sz w:val="24"/>
          <w:szCs w:val="24"/>
        </w:rPr>
        <w:t>12:00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305ED6" w:rsidRPr="00305ED6">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w:t>
      </w:r>
    </w:p>
    <w:p w14:paraId="13E5301D"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A73805B" w14:textId="77777777"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1C100943" w14:textId="77777777" w:rsidR="00EF52E4" w:rsidRDefault="00EF52E4" w:rsidP="00A46B31">
      <w:pPr>
        <w:pStyle w:val="BodyTextIndent"/>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46B31" w:rsidRPr="001E0CA3">
        <w:rPr>
          <w:rFonts w:ascii="GHEA Grapalat" w:hAnsi="GHEA Grapalat"/>
          <w:i w:val="0"/>
          <w:sz w:val="24"/>
          <w:szCs w:val="24"/>
        </w:rPr>
        <w:lastRenderedPageBreak/>
        <w:t>Сообществ</w:t>
      </w:r>
      <w:r w:rsidR="00A46B31" w:rsidRPr="00292608">
        <w:rPr>
          <w:rFonts w:ascii="GHEA Grapalat" w:hAnsi="GHEA Grapalat"/>
          <w:i w:val="0"/>
          <w:sz w:val="24"/>
          <w:szCs w:val="24"/>
        </w:rPr>
        <w:t>а</w:t>
      </w:r>
      <w:r w:rsidR="00A46B31" w:rsidRPr="001E0CA3">
        <w:rPr>
          <w:rFonts w:ascii="GHEA Grapalat" w:hAnsi="GHEA Grapalat"/>
          <w:i w:val="0"/>
          <w:sz w:val="24"/>
          <w:szCs w:val="24"/>
        </w:rPr>
        <w:t xml:space="preserve"> Арзни района ул. 5, пер. 1 N6 административное здание N-1</w:t>
      </w:r>
      <w:r w:rsidRPr="000F0CA8">
        <w:rPr>
          <w:rFonts w:ascii="GHEA Grapalat" w:hAnsi="GHEA Grapalat"/>
          <w:i w:val="0"/>
          <w:sz w:val="24"/>
          <w:szCs w:val="24"/>
        </w:rPr>
        <w:t xml:space="preserve">,в документарной форме, до </w:t>
      </w:r>
      <w:r w:rsidR="00A83F6C" w:rsidRPr="00A83F6C">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305ED6" w:rsidRPr="00305ED6">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2E401FE4" w14:textId="4DF0836E"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46B31" w:rsidRPr="001E0CA3">
        <w:rPr>
          <w:rFonts w:ascii="GHEA Grapalat" w:hAnsi="GHEA Grapalat"/>
          <w:i w:val="0"/>
          <w:sz w:val="24"/>
          <w:szCs w:val="24"/>
        </w:rPr>
        <w:t>Сообществ</w:t>
      </w:r>
      <w:r w:rsidR="00A46B31" w:rsidRPr="00292608">
        <w:rPr>
          <w:rFonts w:ascii="GHEA Grapalat" w:hAnsi="GHEA Grapalat"/>
          <w:i w:val="0"/>
          <w:sz w:val="24"/>
          <w:szCs w:val="24"/>
        </w:rPr>
        <w:t>а</w:t>
      </w:r>
      <w:r w:rsidR="00A46B31" w:rsidRPr="001E0CA3">
        <w:rPr>
          <w:rFonts w:ascii="GHEA Grapalat" w:hAnsi="GHEA Grapalat"/>
          <w:i w:val="0"/>
          <w:sz w:val="24"/>
          <w:szCs w:val="24"/>
        </w:rPr>
        <w:t xml:space="preserve"> Арзни района ул. 5, пер. 1 N6 административное здание N-1</w:t>
      </w:r>
      <w:r w:rsidRPr="000F0CA8">
        <w:rPr>
          <w:rFonts w:ascii="GHEA Grapalat" w:hAnsi="GHEA Grapalat"/>
          <w:i w:val="0"/>
          <w:sz w:val="24"/>
          <w:szCs w:val="24"/>
        </w:rPr>
        <w:t xml:space="preserve">, в </w:t>
      </w:r>
      <w:r w:rsidR="00A83F6C" w:rsidRPr="00A83F6C">
        <w:rPr>
          <w:rFonts w:ascii="GHEA Grapalat" w:hAnsi="GHEA Grapalat"/>
          <w:i w:val="0"/>
          <w:sz w:val="24"/>
          <w:szCs w:val="24"/>
        </w:rPr>
        <w:t>12:00</w:t>
      </w:r>
      <w:r>
        <w:rPr>
          <w:rFonts w:ascii="GHEA Grapalat" w:hAnsi="GHEA Grapalat"/>
          <w:i w:val="0"/>
          <w:sz w:val="24"/>
          <w:szCs w:val="24"/>
        </w:rPr>
        <w:t xml:space="preserve"> часов </w:t>
      </w:r>
      <w:r w:rsidR="00182414" w:rsidRPr="00182414">
        <w:rPr>
          <w:rFonts w:ascii="GHEA Grapalat" w:hAnsi="GHEA Grapalat"/>
          <w:i w:val="0"/>
          <w:sz w:val="24"/>
          <w:szCs w:val="24"/>
        </w:rPr>
        <w:t>5</w:t>
      </w:r>
      <w:r w:rsidR="00A83F6C" w:rsidRPr="00A83F6C">
        <w:rPr>
          <w:rFonts w:ascii="GHEA Grapalat" w:hAnsi="GHEA Grapalat"/>
          <w:i w:val="0"/>
          <w:sz w:val="24"/>
          <w:szCs w:val="24"/>
        </w:rPr>
        <w:t>/0</w:t>
      </w:r>
      <w:r w:rsidR="00894820" w:rsidRPr="00894820">
        <w:rPr>
          <w:rFonts w:ascii="GHEA Grapalat" w:hAnsi="GHEA Grapalat"/>
          <w:i w:val="0"/>
          <w:sz w:val="24"/>
          <w:szCs w:val="24"/>
        </w:rPr>
        <w:t>8</w:t>
      </w:r>
      <w:r w:rsidR="00A83F6C" w:rsidRPr="00A83F6C">
        <w:rPr>
          <w:rFonts w:ascii="GHEA Grapalat" w:hAnsi="GHEA Grapalat"/>
          <w:i w:val="0"/>
          <w:sz w:val="24"/>
          <w:szCs w:val="24"/>
        </w:rPr>
        <w:t>/2020</w:t>
      </w:r>
      <w:r>
        <w:rPr>
          <w:rFonts w:ascii="GHEA Grapalat" w:hAnsi="GHEA Grapalat"/>
          <w:i w:val="0"/>
          <w:sz w:val="24"/>
          <w:szCs w:val="24"/>
        </w:rPr>
        <w:t>.</w:t>
      </w:r>
    </w:p>
    <w:p w14:paraId="6D142B6B" w14:textId="77777777"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14:paraId="39D28D8D" w14:textId="77777777" w:rsidR="00EF52E4" w:rsidRDefault="00EF52E4">
      <w:pPr>
        <w:rPr>
          <w:rFonts w:ascii="GHEA Grapalat" w:hAnsi="GHEA Grapalat"/>
        </w:rPr>
      </w:pPr>
      <w:r>
        <w:rPr>
          <w:rFonts w:ascii="GHEA Grapalat" w:hAnsi="GHEA Grapalat"/>
          <w:i/>
        </w:rPr>
        <w:br w:type="page"/>
      </w:r>
    </w:p>
    <w:p w14:paraId="5D8D206E" w14:textId="77777777" w:rsidR="00BE1C5E" w:rsidRPr="001B32D9" w:rsidRDefault="00BE1C5E" w:rsidP="00B46D58">
      <w:pPr>
        <w:pStyle w:val="BodyTextIndent"/>
        <w:widowControl w:val="0"/>
        <w:spacing w:after="160" w:line="240" w:lineRule="auto"/>
        <w:ind w:firstLine="567"/>
        <w:rPr>
          <w:rFonts w:ascii="GHEA Grapalat" w:hAnsi="GHEA Grapalat"/>
          <w:i w:val="0"/>
          <w:sz w:val="24"/>
          <w:szCs w:val="24"/>
        </w:rPr>
      </w:pPr>
    </w:p>
    <w:p w14:paraId="0A21FD5F" w14:textId="77777777"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501DE15" w14:textId="77777777" w:rsidR="00A46B31" w:rsidRPr="008F379C" w:rsidRDefault="00A46B31" w:rsidP="00A46B31">
      <w:pPr>
        <w:pStyle w:val="BodyTextIndent"/>
        <w:widowControl w:val="0"/>
        <w:spacing w:after="160"/>
        <w:ind w:firstLine="567"/>
        <w:rPr>
          <w:rFonts w:ascii="GHEA Grapalat" w:hAnsi="GHEA Grapalat"/>
          <w:i w:val="0"/>
          <w:sz w:val="24"/>
          <w:szCs w:val="24"/>
        </w:rPr>
      </w:pPr>
      <w:r>
        <w:rPr>
          <w:rFonts w:ascii="GHEA Grapalat" w:hAnsi="GHEA Grapalat"/>
          <w:i w:val="0"/>
          <w:sz w:val="24"/>
          <w:szCs w:val="24"/>
        </w:rPr>
        <w:t>Мари Мовсисян</w:t>
      </w:r>
    </w:p>
    <w:p w14:paraId="43B1AACA" w14:textId="77777777" w:rsidR="00A46B31" w:rsidRPr="005C5EC5" w:rsidRDefault="00A46B31" w:rsidP="00A46B31">
      <w:pPr>
        <w:pStyle w:val="BodyText"/>
        <w:ind w:right="-7" w:firstLine="567"/>
        <w:jc w:val="center"/>
        <w:rPr>
          <w:rFonts w:ascii="Sylfaen" w:hAnsi="Sylfaen" w:cs="Sylfaen"/>
          <w:i/>
          <w:sz w:val="22"/>
        </w:rPr>
      </w:pPr>
      <w:r w:rsidRPr="005C5EC5">
        <w:rPr>
          <w:rFonts w:ascii="Sylfaen" w:hAnsi="Sylfaen" w:cs="Sylfaen"/>
          <w:i/>
          <w:sz w:val="22"/>
          <w:lang w:val="af-ZA"/>
        </w:rPr>
        <w:t xml:space="preserve">Телефон: </w:t>
      </w:r>
      <w:r w:rsidRPr="005C5EC5">
        <w:rPr>
          <w:rFonts w:ascii="Sylfaen" w:hAnsi="Sylfaen" w:cs="Sylfaen"/>
          <w:i/>
          <w:sz w:val="22"/>
        </w:rPr>
        <w:t>077</w:t>
      </w:r>
      <w:r w:rsidRPr="005C5EC5">
        <w:rPr>
          <w:rFonts w:ascii="Sylfaen" w:hAnsi="Sylfaen" w:cs="Sylfaen"/>
          <w:i/>
          <w:sz w:val="22"/>
          <w:lang w:val="af-ZA"/>
        </w:rPr>
        <w:t xml:space="preserve"> </w:t>
      </w:r>
      <w:r w:rsidRPr="005C5EC5">
        <w:rPr>
          <w:rFonts w:ascii="Sylfaen" w:hAnsi="Sylfaen" w:cs="Sylfaen"/>
          <w:i/>
          <w:sz w:val="22"/>
        </w:rPr>
        <w:t>192036</w:t>
      </w:r>
    </w:p>
    <w:p w14:paraId="11F1D516" w14:textId="77777777" w:rsidR="00A46B31" w:rsidRPr="005C5EC5" w:rsidRDefault="00A46B31" w:rsidP="00A46B31">
      <w:pPr>
        <w:pStyle w:val="BodyText"/>
        <w:ind w:right="-7" w:firstLine="567"/>
        <w:jc w:val="center"/>
        <w:rPr>
          <w:rFonts w:ascii="Sylfaen" w:hAnsi="Sylfaen" w:cs="Sylfaen"/>
          <w:i/>
          <w:sz w:val="22"/>
          <w:lang w:val="af-ZA"/>
        </w:rPr>
      </w:pPr>
      <w:r w:rsidRPr="005C5EC5">
        <w:rPr>
          <w:rFonts w:ascii="Sylfaen" w:hAnsi="Sylfaen" w:cs="Sylfaen"/>
          <w:i/>
          <w:sz w:val="22"/>
          <w:lang w:val="af-ZA"/>
        </w:rPr>
        <w:t>Тоже. почт</w:t>
      </w:r>
      <w:r w:rsidRPr="005C5EC5">
        <w:rPr>
          <w:rFonts w:ascii="Sylfaen" w:hAnsi="Sylfaen" w:cs="Sylfaen"/>
          <w:i/>
          <w:sz w:val="20"/>
          <w:szCs w:val="20"/>
          <w:lang w:val="af-ZA"/>
        </w:rPr>
        <w:t xml:space="preserve">а </w:t>
      </w:r>
      <w:hyperlink r:id="rId8" w:history="1">
        <w:r w:rsidRPr="005C5EC5">
          <w:rPr>
            <w:rStyle w:val="Hyperlink"/>
            <w:rFonts w:ascii="Sylfaen" w:hAnsi="Sylfaen"/>
            <w:i/>
            <w:sz w:val="20"/>
            <w:szCs w:val="20"/>
          </w:rPr>
          <w:t>mari</w:t>
        </w:r>
        <w:r w:rsidRPr="00680758">
          <w:rPr>
            <w:rStyle w:val="Hyperlink"/>
            <w:rFonts w:ascii="Sylfaen" w:hAnsi="Sylfaen"/>
            <w:i/>
            <w:sz w:val="20"/>
            <w:szCs w:val="20"/>
          </w:rPr>
          <w:t>.</w:t>
        </w:r>
        <w:r w:rsidRPr="005C5EC5">
          <w:rPr>
            <w:rStyle w:val="Hyperlink"/>
            <w:rFonts w:ascii="Sylfaen" w:hAnsi="Sylfaen"/>
            <w:i/>
            <w:sz w:val="20"/>
            <w:szCs w:val="20"/>
          </w:rPr>
          <w:t>movsisyan</w:t>
        </w:r>
        <w:r w:rsidRPr="00680758">
          <w:rPr>
            <w:rStyle w:val="Hyperlink"/>
            <w:rFonts w:ascii="Sylfaen" w:hAnsi="Sylfaen"/>
            <w:i/>
            <w:sz w:val="20"/>
            <w:szCs w:val="20"/>
          </w:rPr>
          <w:t>@</w:t>
        </w:r>
        <w:r w:rsidRPr="005C5EC5">
          <w:rPr>
            <w:rStyle w:val="Hyperlink"/>
            <w:rFonts w:ascii="Sylfaen" w:hAnsi="Sylfaen"/>
            <w:i/>
            <w:sz w:val="20"/>
            <w:szCs w:val="20"/>
          </w:rPr>
          <w:t>gmail</w:t>
        </w:r>
        <w:r w:rsidRPr="00680758">
          <w:rPr>
            <w:rStyle w:val="Hyperlink"/>
            <w:rFonts w:ascii="Sylfaen" w:hAnsi="Sylfaen"/>
            <w:i/>
            <w:sz w:val="20"/>
            <w:szCs w:val="20"/>
          </w:rPr>
          <w:t>.</w:t>
        </w:r>
        <w:r w:rsidRPr="005C5EC5">
          <w:rPr>
            <w:rStyle w:val="Hyperlink"/>
            <w:rFonts w:ascii="Sylfaen" w:hAnsi="Sylfaen"/>
            <w:i/>
            <w:sz w:val="20"/>
            <w:szCs w:val="20"/>
          </w:rPr>
          <w:t>com</w:t>
        </w:r>
      </w:hyperlink>
    </w:p>
    <w:p w14:paraId="05886E55" w14:textId="77777777" w:rsidR="00A46B31" w:rsidRPr="005C5EC5" w:rsidRDefault="00A46B31" w:rsidP="00A46B31">
      <w:pPr>
        <w:pStyle w:val="BodyText"/>
        <w:ind w:right="-7" w:firstLine="567"/>
        <w:jc w:val="center"/>
        <w:rPr>
          <w:rFonts w:ascii="Sylfaen" w:hAnsi="Sylfaen" w:cs="Sylfaen"/>
          <w:i/>
          <w:sz w:val="22"/>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5C5EC5">
        <w:rPr>
          <w:rFonts w:ascii="Sylfaen" w:hAnsi="Sylfaen" w:cs="Sylfaen"/>
          <w:i/>
          <w:sz w:val="22"/>
        </w:rPr>
        <w:t xml:space="preserve"> Котайк</w:t>
      </w:r>
    </w:p>
    <w:p w14:paraId="5DFD7557" w14:textId="77777777"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8B68DD"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242D376" w14:textId="522FA16A"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60743">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D60743" w:rsidRPr="00FC055B">
        <w:rPr>
          <w:rFonts w:ascii="GHEA Grapalat" w:hAnsi="GHEA Grapalat"/>
          <w:i/>
          <w:sz w:val="20"/>
          <w:szCs w:val="20"/>
          <w:lang w:val="af-ZA"/>
        </w:rPr>
        <w:t xml:space="preserve"> </w:t>
      </w:r>
      <w:r w:rsidR="00D60743">
        <w:rPr>
          <w:rFonts w:ascii="GHEA Grapalat" w:hAnsi="GHEA Grapalat"/>
          <w:i/>
          <w:lang w:val="hy-AM"/>
        </w:rPr>
        <w:t>Մ</w:t>
      </w:r>
      <w:r w:rsidR="00D60743" w:rsidRPr="00FC055B">
        <w:rPr>
          <w:rFonts w:ascii="GHEA Grapalat" w:hAnsi="GHEA Grapalat"/>
          <w:i/>
          <w:sz w:val="20"/>
          <w:szCs w:val="20"/>
          <w:lang w:val="af-ZA"/>
        </w:rPr>
        <w:t>Ն</w:t>
      </w:r>
      <w:r w:rsidR="001B32D9" w:rsidRPr="001B32D9">
        <w:rPr>
          <w:rFonts w:ascii="GHEA Grapalat" w:hAnsi="GHEA Grapalat" w:cs="Times Armenian"/>
          <w:i/>
        </w:rPr>
        <w:br/>
      </w:r>
      <w:r w:rsidR="00A46F92">
        <w:rPr>
          <w:rFonts w:ascii="GHEA Grapalat" w:hAnsi="GHEA Grapalat"/>
          <w:i/>
        </w:rPr>
        <w:t xml:space="preserve">№ </w:t>
      </w:r>
      <w:r w:rsidR="00D60743" w:rsidRPr="00D60743">
        <w:rPr>
          <w:rFonts w:ascii="GHEA Grapalat" w:hAnsi="GHEA Grapalat"/>
          <w:i/>
        </w:rPr>
        <w:t>1</w:t>
      </w:r>
      <w:r w:rsidR="00096865" w:rsidRPr="009044F1">
        <w:rPr>
          <w:rFonts w:ascii="GHEA Grapalat" w:hAnsi="GHEA Grapalat"/>
          <w:i/>
        </w:rPr>
        <w:t xml:space="preserve"> от </w:t>
      </w:r>
      <w:r w:rsidR="00894820">
        <w:rPr>
          <w:rFonts w:ascii="GHEA Grapalat" w:hAnsi="GHEA Grapalat"/>
          <w:i/>
        </w:rPr>
        <w:t>2</w:t>
      </w:r>
      <w:r w:rsidR="00182414">
        <w:rPr>
          <w:rFonts w:ascii="GHEA Grapalat" w:hAnsi="GHEA Grapalat"/>
          <w:i/>
          <w:lang w:val="en-US"/>
        </w:rPr>
        <w:t>9</w:t>
      </w:r>
      <w:r w:rsidR="00D60743" w:rsidRPr="00D60743">
        <w:rPr>
          <w:rFonts w:ascii="GHEA Grapalat" w:hAnsi="GHEA Grapalat"/>
          <w:i/>
        </w:rPr>
        <w:t>/07/2020</w:t>
      </w:r>
      <w:r w:rsidR="00096865" w:rsidRPr="009044F1">
        <w:rPr>
          <w:rFonts w:ascii="GHEA Grapalat" w:hAnsi="GHEA Grapalat"/>
          <w:i/>
        </w:rPr>
        <w:t>г.</w:t>
      </w:r>
    </w:p>
    <w:p w14:paraId="58B6FBEE" w14:textId="77777777" w:rsidR="00096865" w:rsidRPr="009044F1" w:rsidRDefault="00096865" w:rsidP="00B46D58">
      <w:pPr>
        <w:pStyle w:val="BodyText"/>
        <w:widowControl w:val="0"/>
        <w:spacing w:after="160"/>
        <w:ind w:right="-7" w:firstLine="567"/>
        <w:jc w:val="center"/>
        <w:rPr>
          <w:rFonts w:ascii="GHEA Grapalat" w:hAnsi="GHEA Grapalat"/>
        </w:rPr>
      </w:pPr>
    </w:p>
    <w:p w14:paraId="7EEBBDCA" w14:textId="77777777" w:rsidR="00096865" w:rsidRPr="003A1EBB" w:rsidRDefault="00096865" w:rsidP="00B46D58">
      <w:pPr>
        <w:pStyle w:val="BodyText"/>
        <w:widowControl w:val="0"/>
        <w:spacing w:after="160"/>
        <w:ind w:right="-7" w:firstLine="567"/>
        <w:jc w:val="center"/>
        <w:rPr>
          <w:rFonts w:ascii="GHEA Grapalat" w:hAnsi="GHEA Grapalat"/>
        </w:rPr>
      </w:pPr>
    </w:p>
    <w:p w14:paraId="34DCE78B" w14:textId="77777777" w:rsidR="000763E5" w:rsidRPr="003A1EBB" w:rsidRDefault="000763E5" w:rsidP="00B46D58">
      <w:pPr>
        <w:pStyle w:val="BodyText"/>
        <w:widowControl w:val="0"/>
        <w:spacing w:after="160"/>
        <w:ind w:right="-7" w:firstLine="567"/>
        <w:jc w:val="center"/>
        <w:rPr>
          <w:rFonts w:ascii="GHEA Grapalat" w:hAnsi="GHEA Grapalat"/>
        </w:rPr>
      </w:pPr>
    </w:p>
    <w:p w14:paraId="19AB8E66" w14:textId="77777777" w:rsidR="00096865" w:rsidRPr="003A1EBB" w:rsidRDefault="00A46B31" w:rsidP="00B46D58">
      <w:pPr>
        <w:pStyle w:val="BodyText"/>
        <w:widowControl w:val="0"/>
        <w:spacing w:after="160"/>
        <w:ind w:right="-7" w:firstLine="567"/>
        <w:jc w:val="center"/>
        <w:rPr>
          <w:rFonts w:ascii="GHEA Grapalat" w:hAnsi="GHEA Grapalat"/>
        </w:rPr>
      </w:pPr>
      <w:r w:rsidRPr="001E0CA3">
        <w:rPr>
          <w:rFonts w:ascii="GHEA Grapalat" w:hAnsi="GHEA Grapalat"/>
          <w:i/>
        </w:rPr>
        <w:t>ОБЩИННЫЙ МУНИЦИПАЛИТЕТ АРЗНИ</w:t>
      </w:r>
    </w:p>
    <w:p w14:paraId="65829CCB" w14:textId="77777777" w:rsidR="000763E5" w:rsidRPr="003A1EBB" w:rsidRDefault="000763E5" w:rsidP="00B46D58">
      <w:pPr>
        <w:pStyle w:val="BodyText"/>
        <w:widowControl w:val="0"/>
        <w:spacing w:after="160"/>
        <w:ind w:right="-7" w:firstLine="567"/>
        <w:jc w:val="center"/>
        <w:rPr>
          <w:rFonts w:ascii="GHEA Grapalat" w:hAnsi="GHEA Grapalat"/>
        </w:rPr>
      </w:pPr>
    </w:p>
    <w:p w14:paraId="5EC60B5C" w14:textId="77777777" w:rsidR="000763E5" w:rsidRPr="003A1EBB" w:rsidRDefault="000763E5" w:rsidP="00B46D58">
      <w:pPr>
        <w:pStyle w:val="BodyText"/>
        <w:widowControl w:val="0"/>
        <w:spacing w:after="160"/>
        <w:ind w:right="-7" w:firstLine="567"/>
        <w:jc w:val="center"/>
        <w:rPr>
          <w:rFonts w:ascii="GHEA Grapalat" w:hAnsi="GHEA Grapalat"/>
        </w:rPr>
      </w:pPr>
    </w:p>
    <w:p w14:paraId="6EAEACAC"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3E234409"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9F5E95B"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1A062AF7" w14:textId="77777777" w:rsidR="00096865" w:rsidRPr="00A46B3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A46B31" w:rsidRPr="00A46B31">
        <w:rPr>
          <w:rFonts w:ascii="GHEA Grapalat" w:hAnsi="GHEA Grapalat"/>
        </w:rPr>
        <w:t>ОТКРЫТЫЙ КОНКУРС, ОБЪЯВЛЕННЫЙ С ЦЕЛЬЮ ПРИОБРЕТЕНИЯ РОБОТ ПО СТРОИТЕЛХСТВУ ДЕТСКОГО САДА ОБ</w:t>
      </w:r>
      <w:r w:rsidR="006A6CED" w:rsidRPr="006A6CED">
        <w:rPr>
          <w:rFonts w:ascii="GHEA Grapalat" w:hAnsi="GHEA Grapalat"/>
        </w:rPr>
        <w:t>Щ</w:t>
      </w:r>
      <w:r w:rsidR="00A46B31" w:rsidRPr="00A46B31">
        <w:rPr>
          <w:rFonts w:ascii="GHEA Grapalat" w:hAnsi="GHEA Grapalat"/>
        </w:rPr>
        <w:t>ИНЫ АРЗНИ, РЕКОНСТРУКЦИЮ КРЫШИ И  УЛУЧШЕНИЕ УЧАСТКА ДЛЯ НУЖД ОБЩИННЫЙ МУНИЦИПАЛИТЕТ АРЗНИ</w:t>
      </w:r>
    </w:p>
    <w:p w14:paraId="79AB1693" w14:textId="77777777" w:rsidR="00CE0D95" w:rsidRPr="009044F1" w:rsidRDefault="00CE0D95" w:rsidP="00B46D58">
      <w:pPr>
        <w:pStyle w:val="BodyText"/>
        <w:widowControl w:val="0"/>
        <w:spacing w:after="160"/>
        <w:ind w:right="-7" w:firstLine="567"/>
        <w:jc w:val="center"/>
        <w:rPr>
          <w:rFonts w:ascii="GHEA Grapalat" w:hAnsi="GHEA Grapalat"/>
        </w:rPr>
      </w:pPr>
    </w:p>
    <w:p w14:paraId="338E053B" w14:textId="77777777" w:rsidR="00CE0D95" w:rsidRPr="009044F1" w:rsidRDefault="00CE0D95" w:rsidP="00B46D58">
      <w:pPr>
        <w:pStyle w:val="BodyText"/>
        <w:widowControl w:val="0"/>
        <w:spacing w:after="160"/>
        <w:ind w:right="-7" w:firstLine="567"/>
        <w:jc w:val="center"/>
        <w:rPr>
          <w:rFonts w:ascii="GHEA Grapalat" w:hAnsi="GHEA Grapalat"/>
        </w:rPr>
      </w:pPr>
    </w:p>
    <w:p w14:paraId="6A6B7DC6" w14:textId="77777777" w:rsidR="000763E5" w:rsidRDefault="000763E5" w:rsidP="00B46D58">
      <w:pPr>
        <w:rPr>
          <w:rFonts w:ascii="GHEA Grapalat" w:hAnsi="GHEA Grapalat"/>
        </w:rPr>
      </w:pPr>
      <w:r>
        <w:rPr>
          <w:rFonts w:ascii="GHEA Grapalat" w:hAnsi="GHEA Grapalat"/>
        </w:rPr>
        <w:br w:type="page"/>
      </w:r>
    </w:p>
    <w:p w14:paraId="38C510D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B24B264" w14:textId="77777777" w:rsidR="00D50690" w:rsidRDefault="00D50690">
      <w:pPr>
        <w:rPr>
          <w:rFonts w:ascii="GHEA Grapalat" w:hAnsi="GHEA Grapalat"/>
          <w:b/>
        </w:rPr>
      </w:pPr>
      <w:r>
        <w:rPr>
          <w:rFonts w:ascii="GHEA Grapalat" w:hAnsi="GHEA Grapalat"/>
          <w:b/>
        </w:rPr>
        <w:br w:type="page"/>
      </w:r>
    </w:p>
    <w:p w14:paraId="49DCAACD"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319159B5" w14:textId="77777777" w:rsidR="00160AE4" w:rsidRPr="009044F1" w:rsidRDefault="00160AE4" w:rsidP="00B46D58">
      <w:pPr>
        <w:widowControl w:val="0"/>
        <w:spacing w:after="160"/>
        <w:ind w:firstLine="567"/>
        <w:jc w:val="center"/>
        <w:rPr>
          <w:rFonts w:ascii="GHEA Grapalat" w:hAnsi="GHEA Grapalat"/>
          <w:i/>
        </w:rPr>
      </w:pPr>
    </w:p>
    <w:p w14:paraId="302B496D" w14:textId="77777777" w:rsidR="00615B35" w:rsidRPr="00A46B31" w:rsidRDefault="00A46B31" w:rsidP="00A46B31">
      <w:pPr>
        <w:widowControl w:val="0"/>
        <w:jc w:val="center"/>
        <w:rPr>
          <w:rFonts w:ascii="GHEA Grapalat" w:hAnsi="GHEA Grapalat"/>
          <w:b/>
        </w:rPr>
      </w:pPr>
      <w:r w:rsidRPr="00A46B31">
        <w:rPr>
          <w:rFonts w:ascii="GHEA Grapalat" w:hAnsi="GHEA Grapalat"/>
          <w:b/>
        </w:rPr>
        <w:t>РОБОТ ПО СТРОИТЕЛХСТВУ ДЕТСКОГО САДА ОБШИНЫ АРЗНИ, РЕКОНСТРУКЦИЮ КРЫШИ И  УЛУЧШЕНИЕ УЧАСТКА ДЛЯ НУЖД ОБЩИННОГО МУНИЦИПАЛИТЕТ АРЗНИ</w:t>
      </w:r>
    </w:p>
    <w:p w14:paraId="07AC97D1" w14:textId="77777777" w:rsidR="00160AE4" w:rsidRPr="003A1EBB" w:rsidRDefault="00160AE4" w:rsidP="00B46D58">
      <w:pPr>
        <w:widowControl w:val="0"/>
        <w:spacing w:after="160"/>
        <w:ind w:firstLine="567"/>
        <w:jc w:val="center"/>
        <w:rPr>
          <w:rFonts w:ascii="GHEA Grapalat" w:hAnsi="GHEA Grapalat"/>
        </w:rPr>
      </w:pPr>
    </w:p>
    <w:p w14:paraId="0348EFC4"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2022E695" w14:textId="77777777" w:rsidR="00C67E80" w:rsidRPr="009044F1" w:rsidRDefault="00C67E80" w:rsidP="00B46D58">
      <w:pPr>
        <w:widowControl w:val="0"/>
        <w:spacing w:after="160"/>
        <w:jc w:val="center"/>
        <w:rPr>
          <w:rFonts w:ascii="GHEA Grapalat" w:hAnsi="GHEA Grapalat" w:cs="Sylfaen"/>
          <w:b/>
        </w:rPr>
      </w:pPr>
    </w:p>
    <w:p w14:paraId="75F4945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42EB662F" w14:textId="77777777" w:rsidR="002E069D" w:rsidRPr="008842CE" w:rsidRDefault="002E069D" w:rsidP="00B46D58">
      <w:pPr>
        <w:widowControl w:val="0"/>
        <w:spacing w:after="160"/>
        <w:jc w:val="center"/>
        <w:rPr>
          <w:rFonts w:ascii="GHEA Grapalat" w:hAnsi="GHEA Grapalat"/>
        </w:rPr>
      </w:pPr>
    </w:p>
    <w:p w14:paraId="5BBBE2B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1F5E89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1E9B03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D1A1E5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E0C0E0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F833BD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89BBFB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14:paraId="7A17693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F2C154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9385A5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1EDD16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B885A6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900FB69" w14:textId="77777777" w:rsidR="00520F57" w:rsidRDefault="00520F57" w:rsidP="00B46D58">
      <w:pPr>
        <w:widowControl w:val="0"/>
        <w:spacing w:after="160"/>
        <w:jc w:val="center"/>
        <w:rPr>
          <w:rFonts w:ascii="GHEA Grapalat" w:hAnsi="GHEA Grapalat"/>
          <w:b/>
        </w:rPr>
      </w:pPr>
    </w:p>
    <w:p w14:paraId="25B9A464" w14:textId="77777777" w:rsidR="00520F57" w:rsidRDefault="00520F57" w:rsidP="00B46D58">
      <w:pPr>
        <w:widowControl w:val="0"/>
        <w:spacing w:after="160"/>
        <w:jc w:val="center"/>
        <w:rPr>
          <w:rFonts w:ascii="GHEA Grapalat" w:hAnsi="GHEA Grapalat"/>
          <w:b/>
        </w:rPr>
      </w:pPr>
    </w:p>
    <w:p w14:paraId="5DE46179"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D7C544C" w14:textId="77777777" w:rsidR="008842CE" w:rsidRPr="00374F4A" w:rsidRDefault="008842CE" w:rsidP="00B46D58">
      <w:pPr>
        <w:widowControl w:val="0"/>
        <w:spacing w:after="160"/>
        <w:jc w:val="center"/>
        <w:rPr>
          <w:rFonts w:ascii="GHEA Grapalat" w:hAnsi="GHEA Grapalat"/>
          <w:b/>
        </w:rPr>
      </w:pPr>
    </w:p>
    <w:p w14:paraId="45BAAC52"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НА ОТКРЫТЫЙ КОНКУРС</w:t>
      </w:r>
    </w:p>
    <w:p w14:paraId="25718EEC" w14:textId="77777777" w:rsidR="00520F57" w:rsidRPr="008842CE" w:rsidRDefault="00520F57" w:rsidP="00B46D58">
      <w:pPr>
        <w:widowControl w:val="0"/>
        <w:spacing w:after="160"/>
        <w:jc w:val="center"/>
        <w:rPr>
          <w:rFonts w:ascii="GHEA Grapalat" w:hAnsi="GHEA Grapalat"/>
          <w:b/>
        </w:rPr>
      </w:pPr>
    </w:p>
    <w:p w14:paraId="1084B20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DAD81A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544488"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7FD5CCDA" w14:textId="77777777" w:rsidR="00E17B7F" w:rsidRDefault="00E17B7F">
      <w:pPr>
        <w:rPr>
          <w:rFonts w:ascii="GHEA Grapalat" w:hAnsi="GHEA Grapalat"/>
          <w:spacing w:val="-6"/>
        </w:rPr>
      </w:pPr>
      <w:r>
        <w:rPr>
          <w:rFonts w:ascii="GHEA Grapalat" w:hAnsi="GHEA Grapalat"/>
          <w:spacing w:val="-6"/>
        </w:rPr>
        <w:br w:type="page"/>
      </w:r>
    </w:p>
    <w:p w14:paraId="4820B0EB"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60743">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D60743" w:rsidRPr="00FC055B">
        <w:rPr>
          <w:rFonts w:ascii="GHEA Grapalat" w:hAnsi="GHEA Grapalat"/>
          <w:i/>
          <w:sz w:val="20"/>
          <w:szCs w:val="20"/>
          <w:lang w:val="af-ZA"/>
        </w:rPr>
        <w:t xml:space="preserve"> </w:t>
      </w:r>
      <w:r w:rsidR="00D60743">
        <w:rPr>
          <w:rFonts w:ascii="GHEA Grapalat" w:hAnsi="GHEA Grapalat"/>
          <w:i/>
          <w:lang w:val="hy-AM"/>
        </w:rPr>
        <w:t>Մ</w:t>
      </w:r>
      <w:r w:rsidR="00D60743" w:rsidRPr="00FC055B">
        <w:rPr>
          <w:rFonts w:ascii="GHEA Grapalat" w:hAnsi="GHEA Grapalat"/>
          <w:i/>
          <w:sz w:val="20"/>
          <w:szCs w:val="20"/>
          <w:lang w:val="af-ZA"/>
        </w:rPr>
        <w:t>Ն</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29300C9A"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6032A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C833DA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1E1107A"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D60743" w:rsidRPr="00C072F4">
          <w:rPr>
            <w:rStyle w:val="Hyperlink"/>
            <w:rFonts w:ascii="GHEA Grapalat" w:hAnsi="GHEA Grapalat"/>
            <w:sz w:val="24"/>
            <w:szCs w:val="24"/>
            <w:lang w:val="en-US"/>
          </w:rPr>
          <w:t>mari</w:t>
        </w:r>
        <w:r w:rsidR="00D60743" w:rsidRPr="00C072F4">
          <w:rPr>
            <w:rStyle w:val="Hyperlink"/>
            <w:rFonts w:ascii="GHEA Grapalat" w:hAnsi="GHEA Grapalat"/>
            <w:sz w:val="24"/>
            <w:szCs w:val="24"/>
          </w:rPr>
          <w:t>.</w:t>
        </w:r>
        <w:r w:rsidR="00D60743" w:rsidRPr="00C072F4">
          <w:rPr>
            <w:rStyle w:val="Hyperlink"/>
            <w:rFonts w:ascii="GHEA Grapalat" w:hAnsi="GHEA Grapalat"/>
            <w:sz w:val="24"/>
            <w:szCs w:val="24"/>
            <w:lang w:val="en-US"/>
          </w:rPr>
          <w:t>movsisyan</w:t>
        </w:r>
        <w:r w:rsidR="00D60743" w:rsidRPr="00C072F4">
          <w:rPr>
            <w:rStyle w:val="Hyperlink"/>
            <w:rFonts w:ascii="GHEA Grapalat" w:hAnsi="GHEA Grapalat"/>
            <w:sz w:val="24"/>
            <w:szCs w:val="24"/>
          </w:rPr>
          <w:t>@</w:t>
        </w:r>
        <w:r w:rsidR="00D60743" w:rsidRPr="00C072F4">
          <w:rPr>
            <w:rStyle w:val="Hyperlink"/>
            <w:rFonts w:ascii="GHEA Grapalat" w:hAnsi="GHEA Grapalat"/>
            <w:sz w:val="24"/>
            <w:szCs w:val="24"/>
            <w:lang w:val="en-US"/>
          </w:rPr>
          <w:t>gmail</w:t>
        </w:r>
        <w:r w:rsidR="00D60743" w:rsidRPr="00D60743">
          <w:rPr>
            <w:rStyle w:val="Hyperlink"/>
            <w:rFonts w:ascii="GHEA Grapalat" w:hAnsi="GHEA Grapalat"/>
            <w:sz w:val="24"/>
            <w:szCs w:val="24"/>
          </w:rPr>
          <w:t>.</w:t>
        </w:r>
        <w:r w:rsidR="00D60743" w:rsidRPr="00C072F4">
          <w:rPr>
            <w:rStyle w:val="Hyperlink"/>
            <w:rFonts w:ascii="GHEA Grapalat" w:hAnsi="GHEA Grapalat"/>
            <w:sz w:val="24"/>
            <w:szCs w:val="24"/>
            <w:lang w:val="en-US"/>
          </w:rPr>
          <w:t>com</w:t>
        </w:r>
      </w:hyperlink>
      <w:r w:rsidR="00D60743" w:rsidRPr="00D60743">
        <w:rPr>
          <w:rFonts w:ascii="GHEA Grapalat" w:hAnsi="GHEA Grapalat"/>
          <w:sz w:val="24"/>
          <w:szCs w:val="24"/>
        </w:rPr>
        <w:t xml:space="preserve"> </w:t>
      </w:r>
      <w:r w:rsidRPr="009044F1">
        <w:rPr>
          <w:rFonts w:ascii="GHEA Grapalat" w:hAnsi="GHEA Grapalat"/>
          <w:sz w:val="24"/>
          <w:szCs w:val="24"/>
        </w:rPr>
        <w:t>.</w:t>
      </w:r>
    </w:p>
    <w:p w14:paraId="5241E5DF" w14:textId="77777777"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51C75C7"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6FDF1DFE" w14:textId="77777777"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46B31" w:rsidRPr="00A83F6C">
        <w:rPr>
          <w:rFonts w:ascii="GHEA Grapalat" w:hAnsi="GHEA Grapalat"/>
          <w:i w:val="0"/>
          <w:sz w:val="24"/>
          <w:szCs w:val="24"/>
        </w:rPr>
        <w:t>Р</w:t>
      </w:r>
      <w:r w:rsidR="006A6CED">
        <w:rPr>
          <w:rFonts w:ascii="GHEA Grapalat" w:hAnsi="GHEA Grapalat"/>
          <w:i w:val="0"/>
          <w:sz w:val="24"/>
          <w:szCs w:val="24"/>
        </w:rPr>
        <w:t>а</w:t>
      </w:r>
      <w:r w:rsidR="00A46B31" w:rsidRPr="00A83F6C">
        <w:rPr>
          <w:rFonts w:ascii="GHEA Grapalat" w:hAnsi="GHEA Grapalat"/>
          <w:i w:val="0"/>
          <w:sz w:val="24"/>
          <w:szCs w:val="24"/>
        </w:rPr>
        <w:t xml:space="preserve">бот </w:t>
      </w:r>
      <w:r w:rsidR="006A6CED">
        <w:rPr>
          <w:rFonts w:ascii="GHEA Grapalat" w:hAnsi="GHEA Grapalat"/>
          <w:i w:val="0"/>
          <w:sz w:val="24"/>
          <w:szCs w:val="24"/>
        </w:rPr>
        <w:t>по строительству детского сада общ</w:t>
      </w:r>
      <w:r w:rsidR="00A46B31" w:rsidRPr="00A83F6C">
        <w:rPr>
          <w:rFonts w:ascii="GHEA Grapalat" w:hAnsi="GHEA Grapalat"/>
          <w:i w:val="0"/>
          <w:sz w:val="24"/>
          <w:szCs w:val="24"/>
        </w:rPr>
        <w:t>ины А</w:t>
      </w:r>
      <w:r w:rsidR="00A46B31">
        <w:rPr>
          <w:rFonts w:ascii="GHEA Grapalat" w:hAnsi="GHEA Grapalat"/>
          <w:i w:val="0"/>
          <w:sz w:val="24"/>
          <w:szCs w:val="24"/>
        </w:rPr>
        <w:t>рзни, реконструкцию кры</w:t>
      </w:r>
      <w:r w:rsidR="00A46B31" w:rsidRPr="00A83F6C">
        <w:rPr>
          <w:rFonts w:ascii="GHEA Grapalat" w:hAnsi="GHEA Grapalat"/>
          <w:i w:val="0"/>
          <w:sz w:val="24"/>
          <w:szCs w:val="24"/>
        </w:rPr>
        <w:t xml:space="preserve">ши и </w:t>
      </w:r>
      <w:r w:rsidR="00A46B31">
        <w:rPr>
          <w:rFonts w:ascii="GHEA Grapalat" w:hAnsi="GHEA Grapalat"/>
          <w:i w:val="0"/>
          <w:sz w:val="24"/>
          <w:szCs w:val="24"/>
        </w:rPr>
        <w:t xml:space="preserve"> </w:t>
      </w:r>
      <w:r w:rsidR="00A46B31" w:rsidRPr="00A83F6C">
        <w:rPr>
          <w:rFonts w:ascii="GHEA Grapalat" w:hAnsi="GHEA Grapalat"/>
          <w:i w:val="0"/>
          <w:sz w:val="24"/>
          <w:szCs w:val="24"/>
        </w:rPr>
        <w:t>улучшение участка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A46B31" w:rsidRPr="001E0CA3">
        <w:rPr>
          <w:rFonts w:ascii="GHEA Grapalat" w:hAnsi="GHEA Grapalat"/>
          <w:i w:val="0"/>
          <w:sz w:val="24"/>
          <w:szCs w:val="24"/>
        </w:rPr>
        <w:t>общинный муниципалитет Арзни</w:t>
      </w:r>
      <w:r w:rsidRPr="009044F1">
        <w:rPr>
          <w:rFonts w:ascii="GHEA Grapalat" w:hAnsi="GHEA Grapalat"/>
          <w:i w:val="0"/>
          <w:sz w:val="24"/>
          <w:szCs w:val="24"/>
        </w:rPr>
        <w:t xml:space="preserve">, которые сгруппированы в лоты </w:t>
      </w:r>
      <w:r w:rsidR="00A46B31" w:rsidRPr="00A46B31">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14:paraId="119A644F" w14:textId="77777777" w:rsidTr="004E0B7B">
        <w:trPr>
          <w:jc w:val="center"/>
        </w:trPr>
        <w:tc>
          <w:tcPr>
            <w:tcW w:w="1530" w:type="dxa"/>
            <w:vAlign w:val="center"/>
          </w:tcPr>
          <w:p w14:paraId="5D8E9D25" w14:textId="77777777"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432F88A8" w14:textId="77777777"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14:paraId="5994715D" w14:textId="77777777" w:rsidTr="004E0B7B">
        <w:trPr>
          <w:jc w:val="center"/>
        </w:trPr>
        <w:tc>
          <w:tcPr>
            <w:tcW w:w="1530" w:type="dxa"/>
            <w:vAlign w:val="center"/>
          </w:tcPr>
          <w:p w14:paraId="6B06E4EB" w14:textId="77777777"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14:paraId="0288EA62" w14:textId="77777777" w:rsidR="00096865" w:rsidRPr="009044F1" w:rsidRDefault="00A46B31" w:rsidP="00B46D58">
            <w:pPr>
              <w:pStyle w:val="BodyTextIndent2"/>
              <w:widowControl w:val="0"/>
              <w:spacing w:after="120" w:line="240" w:lineRule="auto"/>
              <w:ind w:firstLine="0"/>
              <w:rPr>
                <w:rFonts w:ascii="GHEA Grapalat" w:hAnsi="GHEA Grapalat"/>
                <w:sz w:val="24"/>
                <w:szCs w:val="24"/>
                <w:u w:val="single"/>
                <w:vertAlign w:val="subscript"/>
              </w:rPr>
            </w:pPr>
            <w:r w:rsidRPr="00A83F6C">
              <w:rPr>
                <w:rFonts w:ascii="GHEA Grapalat" w:hAnsi="GHEA Grapalat"/>
                <w:i/>
                <w:sz w:val="24"/>
                <w:szCs w:val="24"/>
              </w:rPr>
              <w:t>Р</w:t>
            </w:r>
            <w:r w:rsidR="006A6CED">
              <w:rPr>
                <w:rFonts w:ascii="GHEA Grapalat" w:hAnsi="GHEA Grapalat"/>
                <w:i/>
                <w:sz w:val="24"/>
                <w:szCs w:val="24"/>
              </w:rPr>
              <w:t>а</w:t>
            </w:r>
            <w:r w:rsidRPr="00A83F6C">
              <w:rPr>
                <w:rFonts w:ascii="GHEA Grapalat" w:hAnsi="GHEA Grapalat"/>
                <w:i/>
                <w:sz w:val="24"/>
                <w:szCs w:val="24"/>
              </w:rPr>
              <w:t xml:space="preserve">бот </w:t>
            </w:r>
            <w:r w:rsidR="006A6CED">
              <w:rPr>
                <w:rFonts w:ascii="GHEA Grapalat" w:hAnsi="GHEA Grapalat"/>
                <w:i/>
                <w:sz w:val="24"/>
                <w:szCs w:val="24"/>
              </w:rPr>
              <w:t>по строительству детского сада об</w:t>
            </w:r>
            <w:r w:rsidR="006A6CED" w:rsidRPr="006A6CED">
              <w:rPr>
                <w:rFonts w:ascii="GHEA Grapalat" w:hAnsi="GHEA Grapalat"/>
                <w:i/>
                <w:sz w:val="24"/>
                <w:szCs w:val="24"/>
              </w:rPr>
              <w:t>щ</w:t>
            </w:r>
            <w:r w:rsidRPr="00A83F6C">
              <w:rPr>
                <w:rFonts w:ascii="GHEA Grapalat" w:hAnsi="GHEA Grapalat"/>
                <w:i/>
                <w:sz w:val="24"/>
                <w:szCs w:val="24"/>
              </w:rPr>
              <w:t>ины А</w:t>
            </w:r>
            <w:r>
              <w:rPr>
                <w:rFonts w:ascii="GHEA Grapalat" w:hAnsi="GHEA Grapalat"/>
                <w:i/>
                <w:sz w:val="24"/>
                <w:szCs w:val="24"/>
              </w:rPr>
              <w:t>рзни, реконструкцию кры</w:t>
            </w:r>
            <w:r w:rsidRPr="00A83F6C">
              <w:rPr>
                <w:rFonts w:ascii="GHEA Grapalat" w:hAnsi="GHEA Grapalat"/>
                <w:i/>
                <w:sz w:val="24"/>
                <w:szCs w:val="24"/>
              </w:rPr>
              <w:t xml:space="preserve">ши и </w:t>
            </w:r>
            <w:r>
              <w:rPr>
                <w:rFonts w:ascii="GHEA Grapalat" w:hAnsi="GHEA Grapalat"/>
                <w:i/>
                <w:sz w:val="24"/>
                <w:szCs w:val="24"/>
              </w:rPr>
              <w:t xml:space="preserve"> </w:t>
            </w:r>
            <w:r w:rsidRPr="00A83F6C">
              <w:rPr>
                <w:rFonts w:ascii="GHEA Grapalat" w:hAnsi="GHEA Grapalat"/>
                <w:sz w:val="24"/>
                <w:szCs w:val="24"/>
              </w:rPr>
              <w:t xml:space="preserve">улучшение </w:t>
            </w:r>
            <w:r w:rsidRPr="00A83F6C">
              <w:rPr>
                <w:rFonts w:ascii="GHEA Grapalat" w:hAnsi="GHEA Grapalat"/>
                <w:i/>
                <w:sz w:val="24"/>
                <w:szCs w:val="24"/>
              </w:rPr>
              <w:t>участка</w:t>
            </w:r>
          </w:p>
        </w:tc>
      </w:tr>
    </w:tbl>
    <w:p w14:paraId="2ECDECB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2CFF9AA6" w14:textId="77777777"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0120D4FB" w14:textId="77777777" w:rsidTr="006D1826">
        <w:trPr>
          <w:jc w:val="center"/>
        </w:trPr>
        <w:tc>
          <w:tcPr>
            <w:tcW w:w="6356" w:type="dxa"/>
            <w:gridSpan w:val="2"/>
          </w:tcPr>
          <w:p w14:paraId="64DCAE8A"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24FAB32E" w14:textId="77777777" w:rsidTr="006D1826">
        <w:trPr>
          <w:jc w:val="center"/>
        </w:trPr>
        <w:tc>
          <w:tcPr>
            <w:tcW w:w="2580" w:type="dxa"/>
            <w:vAlign w:val="center"/>
          </w:tcPr>
          <w:p w14:paraId="6397436D"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3D0286D0"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133B4402" w14:textId="77777777" w:rsidTr="006D1826">
        <w:trPr>
          <w:jc w:val="center"/>
        </w:trPr>
        <w:tc>
          <w:tcPr>
            <w:tcW w:w="2580" w:type="dxa"/>
          </w:tcPr>
          <w:p w14:paraId="40B8A87A" w14:textId="77777777" w:rsidR="0085236E" w:rsidRPr="00D60743" w:rsidRDefault="00D60743" w:rsidP="00B46D58">
            <w:pPr>
              <w:widowControl w:val="0"/>
              <w:spacing w:after="120"/>
              <w:jc w:val="center"/>
              <w:rPr>
                <w:rFonts w:ascii="GHEA Grapalat" w:hAnsi="GHEA Grapalat"/>
                <w:lang w:val="en-US"/>
              </w:rPr>
            </w:pPr>
            <w:r>
              <w:rPr>
                <w:rFonts w:ascii="GHEA Grapalat" w:hAnsi="GHEA Grapalat"/>
                <w:lang w:val="en-US"/>
              </w:rPr>
              <w:t>-</w:t>
            </w:r>
          </w:p>
        </w:tc>
        <w:tc>
          <w:tcPr>
            <w:tcW w:w="3776" w:type="dxa"/>
          </w:tcPr>
          <w:p w14:paraId="07243614" w14:textId="77777777" w:rsidR="0085236E" w:rsidRPr="00D60743" w:rsidRDefault="00D60743" w:rsidP="00B46D58">
            <w:pPr>
              <w:widowControl w:val="0"/>
              <w:spacing w:after="120"/>
              <w:jc w:val="center"/>
              <w:rPr>
                <w:rFonts w:ascii="GHEA Grapalat" w:hAnsi="GHEA Grapalat"/>
                <w:lang w:val="en-US"/>
              </w:rPr>
            </w:pPr>
            <w:r>
              <w:rPr>
                <w:rFonts w:ascii="GHEA Grapalat" w:hAnsi="GHEA Grapalat"/>
                <w:lang w:val="en-US"/>
              </w:rPr>
              <w:t>-</w:t>
            </w:r>
          </w:p>
        </w:tc>
      </w:tr>
      <w:tr w:rsidR="0085236E" w:rsidRPr="009044F1" w14:paraId="5156FCD7" w14:textId="77777777" w:rsidTr="006D1826">
        <w:trPr>
          <w:jc w:val="center"/>
        </w:trPr>
        <w:tc>
          <w:tcPr>
            <w:tcW w:w="2580" w:type="dxa"/>
          </w:tcPr>
          <w:p w14:paraId="63ACB0AE" w14:textId="77777777" w:rsidR="0085236E" w:rsidRPr="009044F1" w:rsidRDefault="0085236E" w:rsidP="00B46D58">
            <w:pPr>
              <w:widowControl w:val="0"/>
              <w:spacing w:after="120"/>
              <w:jc w:val="center"/>
              <w:rPr>
                <w:rFonts w:ascii="GHEA Grapalat" w:hAnsi="GHEA Grapalat"/>
              </w:rPr>
            </w:pPr>
          </w:p>
        </w:tc>
        <w:tc>
          <w:tcPr>
            <w:tcW w:w="3776" w:type="dxa"/>
          </w:tcPr>
          <w:p w14:paraId="7302E6A3" w14:textId="77777777" w:rsidR="0085236E" w:rsidRPr="009044F1" w:rsidRDefault="0085236E" w:rsidP="00B46D58">
            <w:pPr>
              <w:widowControl w:val="0"/>
              <w:spacing w:after="120"/>
              <w:jc w:val="center"/>
              <w:rPr>
                <w:rFonts w:ascii="GHEA Grapalat" w:hAnsi="GHEA Grapalat"/>
              </w:rPr>
            </w:pPr>
          </w:p>
        </w:tc>
      </w:tr>
    </w:tbl>
    <w:p w14:paraId="112EA73D" w14:textId="77777777" w:rsidR="00096865" w:rsidRPr="009044F1" w:rsidRDefault="00096865" w:rsidP="00B46D58">
      <w:pPr>
        <w:widowControl w:val="0"/>
        <w:spacing w:after="160"/>
        <w:ind w:firstLine="567"/>
        <w:jc w:val="center"/>
        <w:rPr>
          <w:rFonts w:ascii="GHEA Grapalat" w:hAnsi="GHEA Grapalat" w:cs="Sylfaen"/>
          <w:i/>
        </w:rPr>
      </w:pPr>
    </w:p>
    <w:p w14:paraId="45D28E8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9B38453"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6E83A7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617F107"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F864E7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9044F1">
        <w:rPr>
          <w:rFonts w:ascii="GHEA Grapalat" w:hAnsi="GHEA Grapalat"/>
        </w:rPr>
        <w:lastRenderedPageBreak/>
        <w:t>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3E7C280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3C1892B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5C1988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F062ECB"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B3DE5DB"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0A7E0A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362DF5C"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31F7AB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9B4152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C9C3C0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14:paraId="50B6E41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359AF5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2A738D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43BC94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4A64F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B55702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BD147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BC7C45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9C4420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924F8A2" w14:textId="77777777"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w:t>
      </w:r>
      <w:r w:rsidR="002C1D72" w:rsidRPr="002C1D72">
        <w:rPr>
          <w:rFonts w:ascii="GHEA Grapalat" w:hAnsi="GHEA Grapalat"/>
        </w:rPr>
        <w:lastRenderedPageBreak/>
        <w:t>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3A631147"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59AB400"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F82A5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D7DD467"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4A4A1D"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009F416" w14:textId="77777777" w:rsidR="00AE3715" w:rsidRPr="002E4BC5" w:rsidRDefault="00AE3715" w:rsidP="00B46D58">
      <w:pPr>
        <w:widowControl w:val="0"/>
        <w:spacing w:after="160"/>
        <w:jc w:val="center"/>
        <w:rPr>
          <w:rFonts w:ascii="GHEA Grapalat" w:hAnsi="GHEA Grapalat"/>
          <w:b/>
        </w:rPr>
      </w:pPr>
    </w:p>
    <w:p w14:paraId="18E5904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9DD256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EFA7BC"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C02D97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45CD7E3"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18D2E16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D1E0043"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2FCEDFF"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C431998" w14:textId="77777777" w:rsidR="00B051BE" w:rsidRPr="002E4BC5" w:rsidRDefault="00B051BE" w:rsidP="00B46D58">
      <w:pPr>
        <w:widowControl w:val="0"/>
        <w:spacing w:after="160"/>
        <w:jc w:val="center"/>
        <w:rPr>
          <w:rFonts w:ascii="GHEA Grapalat" w:hAnsi="GHEA Grapalat"/>
          <w:b/>
        </w:rPr>
      </w:pPr>
    </w:p>
    <w:p w14:paraId="25399A69" w14:textId="77777777" w:rsidR="00C65202" w:rsidRPr="002E4BC5" w:rsidRDefault="00C65202" w:rsidP="00B46D58">
      <w:pPr>
        <w:widowControl w:val="0"/>
        <w:spacing w:after="160"/>
        <w:jc w:val="center"/>
        <w:rPr>
          <w:rFonts w:ascii="GHEA Grapalat" w:hAnsi="GHEA Grapalat"/>
          <w:b/>
        </w:rPr>
      </w:pPr>
    </w:p>
    <w:p w14:paraId="2DE57ED8"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83FEFF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7E6E71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03B8AC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748146A"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34406B7" w14:textId="77777777"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305ED6" w:rsidRPr="001E0CA3">
        <w:rPr>
          <w:rFonts w:ascii="GHEA Grapalat" w:hAnsi="GHEA Grapalat"/>
          <w:sz w:val="24"/>
          <w:szCs w:val="24"/>
        </w:rPr>
        <w:t>Сообществ</w:t>
      </w:r>
      <w:r w:rsidR="00305ED6" w:rsidRPr="00292608">
        <w:rPr>
          <w:rFonts w:ascii="GHEA Grapalat" w:hAnsi="GHEA Grapalat"/>
          <w:sz w:val="24"/>
          <w:szCs w:val="24"/>
        </w:rPr>
        <w:t>а</w:t>
      </w:r>
      <w:r w:rsidR="00305ED6" w:rsidRPr="001E0CA3">
        <w:rPr>
          <w:rFonts w:ascii="GHEA Grapalat" w:hAnsi="GHEA Grapalat"/>
          <w:sz w:val="24"/>
          <w:szCs w:val="24"/>
        </w:rPr>
        <w:t xml:space="preserve"> Арзни района ул. 5, пер. 1 N6 административное здание N-1</w:t>
      </w:r>
      <w:r>
        <w:rPr>
          <w:rFonts w:ascii="GHEA Grapalat" w:hAnsi="GHEA Grapalat"/>
          <w:sz w:val="24"/>
          <w:szCs w:val="24"/>
        </w:rPr>
        <w:t xml:space="preserve"> не позднее, чем </w:t>
      </w:r>
      <w:r w:rsidR="00D60743" w:rsidRPr="00D60743">
        <w:rPr>
          <w:rFonts w:ascii="GHEA Grapalat" w:hAnsi="GHEA Grapalat"/>
          <w:sz w:val="24"/>
          <w:szCs w:val="24"/>
        </w:rPr>
        <w:t>12:00</w:t>
      </w:r>
      <w:r>
        <w:rPr>
          <w:rFonts w:ascii="GHEA Grapalat" w:hAnsi="GHEA Grapalat"/>
          <w:sz w:val="24"/>
          <w:szCs w:val="24"/>
        </w:rPr>
        <w:t xml:space="preserve"> часов </w:t>
      </w:r>
      <w:r w:rsidR="00305ED6" w:rsidRPr="00305ED6">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3C27D02" w14:textId="77777777"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D60743" w:rsidRPr="00D60743">
        <w:rPr>
          <w:rFonts w:ascii="GHEA Grapalat" w:hAnsi="GHEA Grapalat"/>
        </w:rPr>
        <w:t>Мари Мовсисян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sidRPr="006259BB">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742B077" w14:textId="77777777"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14:paraId="247866BA"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A09A877"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F90AE3B"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0C78CE7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1195C4E9"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39AFE70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C3EBCDA"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7DDFD1B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E7CF6C8" w14:textId="77777777"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w:t>
      </w:r>
    </w:p>
    <w:p w14:paraId="6B140B07"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7AF80A78" w14:textId="77777777"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w:t>
      </w:r>
      <w:r w:rsidR="004678B4" w:rsidRPr="00F04430">
        <w:rPr>
          <w:rFonts w:ascii="GHEA Grapalat" w:hAnsi="GHEA Grapalat"/>
        </w:rPr>
        <w:lastRenderedPageBreak/>
        <w:t xml:space="preserve">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18B69269" w14:textId="77777777" w:rsidR="00BA6FB2" w:rsidRPr="00F04430" w:rsidRDefault="00BA6FB2" w:rsidP="008404E2">
      <w:pPr>
        <w:ind w:firstLine="567"/>
        <w:jc w:val="both"/>
        <w:rPr>
          <w:rFonts w:ascii="GHEA Grapalat" w:hAnsi="GHEA Grapalat"/>
        </w:rPr>
      </w:pPr>
    </w:p>
    <w:p w14:paraId="2F1B8084" w14:textId="77777777"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p>
    <w:p w14:paraId="4D1E0E8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07BA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A34A65D"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0DEF87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4EE5C99"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7632722"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1E11D1D" w14:textId="77777777" w:rsidR="0049655D" w:rsidRDefault="0049655D">
      <w:pPr>
        <w:rPr>
          <w:rFonts w:ascii="GHEA Grapalat" w:hAnsi="GHEA Grapalat"/>
          <w:b/>
        </w:rPr>
      </w:pPr>
    </w:p>
    <w:p w14:paraId="6426D29A" w14:textId="77777777" w:rsidR="00787A1B" w:rsidRDefault="00787A1B">
      <w:pPr>
        <w:rPr>
          <w:rFonts w:ascii="GHEA Grapalat" w:hAnsi="GHEA Grapalat"/>
          <w:b/>
        </w:rPr>
      </w:pPr>
      <w:r>
        <w:rPr>
          <w:rFonts w:ascii="GHEA Grapalat" w:hAnsi="GHEA Grapalat"/>
          <w:b/>
        </w:rPr>
        <w:br w:type="page"/>
      </w:r>
    </w:p>
    <w:p w14:paraId="406A3B88" w14:textId="77777777"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467AA53A" w14:textId="77777777" w:rsidR="00787A1B" w:rsidRPr="002E4BC5" w:rsidRDefault="00787A1B" w:rsidP="00B46D58">
      <w:pPr>
        <w:widowControl w:val="0"/>
        <w:spacing w:after="160"/>
        <w:jc w:val="center"/>
        <w:rPr>
          <w:rFonts w:ascii="GHEA Grapalat" w:hAnsi="GHEA Grapalat" w:cs="Arial"/>
          <w:b/>
        </w:rPr>
      </w:pPr>
    </w:p>
    <w:p w14:paraId="6A216D3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F6804AB"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487C93E"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840476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7500529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86D8E0D"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0DEF53E1"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31719955"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6E142D5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71D40A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5846D1F0" w14:textId="77777777" w:rsidR="00873D42" w:rsidRPr="00230D36" w:rsidRDefault="00873D42" w:rsidP="00873D42">
      <w:pPr>
        <w:jc w:val="center"/>
        <w:rPr>
          <w:rFonts w:ascii="GHEA Grapalat" w:hAnsi="GHEA Grapalat"/>
          <w:b/>
        </w:rPr>
      </w:pPr>
    </w:p>
    <w:p w14:paraId="2FF0BAA8"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1358A09" w14:textId="77777777" w:rsidR="00873D42" w:rsidRPr="00230D36" w:rsidRDefault="00873D42" w:rsidP="00873D42">
      <w:pPr>
        <w:jc w:val="center"/>
        <w:rPr>
          <w:rFonts w:ascii="GHEA Grapalat" w:hAnsi="GHEA Grapalat"/>
          <w:b/>
        </w:rPr>
      </w:pPr>
    </w:p>
    <w:p w14:paraId="3DFD4E4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9B1509D"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6E67CE" w14:textId="77777777" w:rsidR="00FA0E41" w:rsidRPr="009044F1" w:rsidRDefault="00FA0E41" w:rsidP="00B46D58">
      <w:pPr>
        <w:widowControl w:val="0"/>
        <w:spacing w:after="160"/>
        <w:ind w:firstLine="567"/>
        <w:jc w:val="center"/>
        <w:rPr>
          <w:rFonts w:ascii="GHEA Grapalat" w:hAnsi="GHEA Grapalat"/>
          <w:b/>
        </w:rPr>
      </w:pPr>
    </w:p>
    <w:p w14:paraId="409142B2"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1FB87FFB"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04128772"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5E2C9EC"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786954B2"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7BE33B6E" w14:textId="77777777"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14:paraId="576BD416" w14:textId="77777777" w:rsidR="00D60743"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14:paraId="5EB423D6"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FCFAC6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D158ED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F16648A"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791BDB12"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3CB032AE" w14:textId="77777777" w:rsidR="002626F7" w:rsidRDefault="002626F7" w:rsidP="00B46D58">
      <w:pPr>
        <w:rPr>
          <w:rFonts w:ascii="GHEA Grapalat" w:hAnsi="GHEA Grapalat" w:cs="Sylfaen"/>
        </w:rPr>
      </w:pPr>
    </w:p>
    <w:p w14:paraId="4E9521D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A400CC5" w14:textId="77777777"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w:t>
      </w:r>
      <w:r w:rsidR="000E21F2" w:rsidRPr="006A6CED">
        <w:rPr>
          <w:rFonts w:ascii="GHEA Grapalat" w:hAnsi="GHEA Grapalat"/>
          <w:sz w:val="24"/>
          <w:szCs w:val="24"/>
        </w:rPr>
        <w:t xml:space="preserve">заявок на </w:t>
      </w:r>
      <w:r w:rsidR="006A6CED" w:rsidRPr="006A6CED">
        <w:rPr>
          <w:rFonts w:ascii="GHEA Grapalat" w:hAnsi="GHEA Grapalat"/>
          <w:sz w:val="24"/>
          <w:szCs w:val="24"/>
        </w:rPr>
        <w:t>8</w:t>
      </w:r>
      <w:r w:rsidR="000E21F2" w:rsidRPr="006A6CED">
        <w:rPr>
          <w:rFonts w:ascii="GHEA Grapalat" w:hAnsi="GHEA Grapalat"/>
          <w:sz w:val="24"/>
          <w:szCs w:val="24"/>
        </w:rPr>
        <w:t>-ый день в "</w:t>
      </w:r>
      <w:r w:rsidR="00D60743" w:rsidRPr="006A6CED">
        <w:rPr>
          <w:rFonts w:ascii="GHEA Grapalat" w:hAnsi="GHEA Grapalat"/>
          <w:sz w:val="24"/>
          <w:szCs w:val="24"/>
        </w:rPr>
        <w:t>12:00</w:t>
      </w:r>
      <w:r w:rsidR="000E21F2" w:rsidRPr="006A6CED">
        <w:rPr>
          <w:rFonts w:ascii="GHEA Grapalat" w:hAnsi="GHEA Grapalat"/>
          <w:sz w:val="24"/>
          <w:szCs w:val="24"/>
        </w:rPr>
        <w:t>" со</w:t>
      </w:r>
      <w:r w:rsidR="000E21F2">
        <w:rPr>
          <w:rFonts w:ascii="GHEA Grapalat" w:hAnsi="GHEA Grapalat"/>
          <w:sz w:val="24"/>
          <w:szCs w:val="24"/>
        </w:rPr>
        <w:t xml:space="preserve">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14:paraId="1636CF57"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4FBCF40D"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1EEB8073"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BAB7A91"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C89EEC3"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2995967"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14:paraId="70077E7C" w14:textId="77777777"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6A8C527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2445273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14:paraId="0BFDCCA9"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14:paraId="22A12FE9" w14:textId="77777777" w:rsidR="0009493A" w:rsidRPr="00A01157" w:rsidRDefault="00FD2748" w:rsidP="0009493A">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9493A" w:rsidRPr="00D951EE">
        <w:rPr>
          <w:rFonts w:ascii="GHEA Grapalat" w:hAnsi="GHEA Grapalat"/>
          <w:i w:val="0"/>
          <w:sz w:val="24"/>
          <w:szCs w:val="24"/>
        </w:rPr>
        <w:t>Централного Банка</w:t>
      </w:r>
      <w:r w:rsidR="0009493A">
        <w:rPr>
          <w:rFonts w:ascii="GHEA Grapalat" w:hAnsi="GHEA Grapalat"/>
          <w:i w:val="0"/>
          <w:sz w:val="24"/>
          <w:szCs w:val="24"/>
        </w:rPr>
        <w:t>.</w:t>
      </w:r>
    </w:p>
    <w:p w14:paraId="1CB7C02F" w14:textId="77777777" w:rsidR="00096865" w:rsidRPr="00A01157"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
    <w:p w14:paraId="505489F0" w14:textId="77777777"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63CA53C" w14:textId="77777777"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F9BE1F6"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A387B2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73DA3AE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1612635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5A790BA4"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0C07E0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23AF982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226CE045" w14:textId="77777777"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45E47136" w14:textId="77777777"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w:t>
      </w:r>
      <w:r w:rsidRPr="008F2148">
        <w:rPr>
          <w:rFonts w:ascii="GHEA Grapalat" w:hAnsi="GHEA Grapalat"/>
          <w:sz w:val="24"/>
          <w:szCs w:val="24"/>
        </w:rPr>
        <w:lastRenderedPageBreak/>
        <w:t>на закупку</w:t>
      </w:r>
      <w:r w:rsidR="00235D56">
        <w:rPr>
          <w:rFonts w:ascii="GHEA Grapalat" w:hAnsi="GHEA Grapalat"/>
          <w:sz w:val="24"/>
          <w:szCs w:val="24"/>
        </w:rPr>
        <w:t>,</w:t>
      </w:r>
    </w:p>
    <w:p w14:paraId="67D7FCA8" w14:textId="77777777"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6404A347" w14:textId="77777777"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14:paraId="20F8CA5D" w14:textId="77777777"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3781706"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117EE5D"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E202D90"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3380EDF7"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7435F1E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48ED8B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71D4A4A"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9B7AFE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14:paraId="66E3310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34DC3DF8"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04232EE"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6A8942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C485EC9"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F68F2DC"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839D188"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2D2803E8"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участник может представить иные дополнительные документы, сведения и </w:t>
      </w:r>
      <w:r w:rsidRPr="009044F1">
        <w:rPr>
          <w:rFonts w:ascii="GHEA Grapalat" w:hAnsi="GHEA Grapalat"/>
          <w:sz w:val="24"/>
          <w:szCs w:val="24"/>
        </w:rPr>
        <w:lastRenderedPageBreak/>
        <w:t>материалы.</w:t>
      </w:r>
    </w:p>
    <w:p w14:paraId="732AA947"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6AD0C5E"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7C04A7C"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6F67D2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92CB9DB" w14:textId="77777777"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23E2DB3B"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10123A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3C1808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6BAF9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14:paraId="3B3C7F83"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1AF492E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3B4078D"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92741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397C0486"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65C659AD"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056B2941" w14:textId="77777777"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w:t>
      </w:r>
      <w:r w:rsidR="00DA6D27" w:rsidRPr="00CE31A0" w:rsidDel="00DA6D27">
        <w:rPr>
          <w:rFonts w:ascii="GHEA Grapalat" w:hAnsi="GHEA Grapalat"/>
        </w:rPr>
        <w:t xml:space="preserve"> </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14:paraId="7B1A4933"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w:t>
      </w:r>
      <w:r w:rsidRPr="00CE31A0">
        <w:rPr>
          <w:rFonts w:ascii="GHEA Grapalat" w:hAnsi="GHEA Grapalat" w:cs="Sylfaen"/>
        </w:rPr>
        <w:lastRenderedPageBreak/>
        <w:t>уполномоченного органа.</w:t>
      </w:r>
    </w:p>
    <w:p w14:paraId="3A771846"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5EAFAE4" w14:textId="77777777"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14:paraId="22A7BEEB" w14:textId="77777777" w:rsidR="0035631F"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sidR="003345EA" w:rsidRPr="00E02C51">
        <w:rPr>
          <w:rFonts w:ascii="GHEA Grapalat" w:hAnsi="GHEA Grapalat" w:cs="Sylfaen"/>
        </w:rPr>
        <w:t>.</w:t>
      </w:r>
      <w:r w:rsidR="00A6609C" w:rsidRPr="0027573B">
        <w:rPr>
          <w:rFonts w:ascii="GHEA Grapalat" w:hAnsi="GHEA Grapalat"/>
        </w:rPr>
        <w:t xml:space="preserve"> </w:t>
      </w:r>
    </w:p>
    <w:p w14:paraId="1853F8C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87C38CB"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009BB4AB" w14:textId="77777777"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14:paraId="706EAD54"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0FC6BF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EC70998" w14:textId="77777777"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4C7F9C4" w14:textId="77777777"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46C59D1C" w14:textId="77777777"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14:paraId="26290AE6"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0F93D73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5B46BFE" w14:textId="77777777"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14:paraId="659FB14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3A61185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9EF546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D8630B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Совета старейшин общины.</w:t>
      </w:r>
    </w:p>
    <w:p w14:paraId="1006A30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9A9549A"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01F8AF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522D23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3E843F4"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083C0BC"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29859EA6"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0624228C"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334DF8F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5155576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5207CAC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14:paraId="0FFC5BB7"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5F57404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314940C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6247D8F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795BED39"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56A88DF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1B5AB95C"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0285D199"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2C67F85"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74170036"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317001DE"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14:paraId="31046B0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1189D889"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044CB12"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1A2F6070"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26935592" w14:textId="77777777"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w:t>
      </w:r>
      <w:r w:rsidR="00A677CD">
        <w:rPr>
          <w:rFonts w:ascii="GHEA Grapalat" w:hAnsi="GHEA Grapalat" w:cs="Sylfaen"/>
        </w:rPr>
        <w:lastRenderedPageBreak/>
        <w:t>со дня получения такого требования.</w:t>
      </w:r>
    </w:p>
    <w:p w14:paraId="7D46944F"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7B4857A"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037146A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2BB04A6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25228A0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39156AF5"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05B518FE"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0F8C6F8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199FBB8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1FE90A73"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4A42954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принявшее участия в </w:t>
      </w:r>
      <w:r w:rsidRPr="009044F1">
        <w:rPr>
          <w:rFonts w:ascii="GHEA Grapalat" w:hAnsi="GHEA Grapalat"/>
        </w:rPr>
        <w:lastRenderedPageBreak/>
        <w:t>процедуре обжалования, лишается права на подачу аналогичной жалобы лицу, рассматривающему жалобы в связи с закупками.</w:t>
      </w:r>
    </w:p>
    <w:p w14:paraId="7766754C"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30AEEC0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41A0C4E5"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4FAE598F"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EAEB104" w14:textId="77777777" w:rsidR="00AE679C" w:rsidRPr="009044F1" w:rsidRDefault="00AE679C" w:rsidP="00B46D58">
      <w:pPr>
        <w:widowControl w:val="0"/>
        <w:spacing w:after="160"/>
        <w:jc w:val="center"/>
        <w:rPr>
          <w:rFonts w:ascii="GHEA Grapalat" w:hAnsi="GHEA Grapalat" w:cs="Sylfaen"/>
          <w:b/>
        </w:rPr>
      </w:pPr>
    </w:p>
    <w:p w14:paraId="3EC9E023" w14:textId="77777777"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14:paraId="61A877F4" w14:textId="77777777" w:rsidR="008842CE" w:rsidRPr="00374F4A" w:rsidRDefault="008842CE" w:rsidP="00B46D58">
      <w:pPr>
        <w:widowControl w:val="0"/>
        <w:spacing w:after="160"/>
        <w:jc w:val="center"/>
        <w:rPr>
          <w:rFonts w:ascii="GHEA Grapalat" w:hAnsi="GHEA Grapalat"/>
          <w:b/>
        </w:rPr>
      </w:pPr>
    </w:p>
    <w:p w14:paraId="170EB24C"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9DABB3E" w14:textId="77777777" w:rsidR="00096865" w:rsidRPr="009044F1" w:rsidRDefault="00096865" w:rsidP="00B46D58">
      <w:pPr>
        <w:widowControl w:val="0"/>
        <w:spacing w:after="160"/>
        <w:jc w:val="center"/>
        <w:rPr>
          <w:rFonts w:ascii="GHEA Grapalat" w:hAnsi="GHEA Grapalat"/>
        </w:rPr>
      </w:pPr>
    </w:p>
    <w:p w14:paraId="474E04C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71921A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A2DC13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5A2CE1"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6787BA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72D3758"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CB11E35"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31E0BF08"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60D5F6A"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1A122041"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14:paraId="446C20AD"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2"/>
        <w:t>16</w:t>
      </w:r>
    </w:p>
    <w:p w14:paraId="032E562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23AAFC31" w14:textId="77777777"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7199B339" w14:textId="77777777"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307D973B" w14:textId="77777777" w:rsidR="006F2D9C" w:rsidRPr="00FF3E38" w:rsidRDefault="006F2D9C" w:rsidP="006F2D9C">
      <w:pPr>
        <w:ind w:firstLine="567"/>
        <w:jc w:val="both"/>
        <w:rPr>
          <w:rFonts w:ascii="GHEA Grapalat" w:hAnsi="GHEA Grapalat"/>
        </w:rPr>
      </w:pPr>
    </w:p>
    <w:p w14:paraId="5D1F8048" w14:textId="77777777"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14:paraId="1C893FCC" w14:textId="77777777" w:rsidR="008B1F31" w:rsidRDefault="008B1F31" w:rsidP="008B1F31">
      <w:pPr>
        <w:widowControl w:val="0"/>
        <w:spacing w:after="160" w:line="360" w:lineRule="auto"/>
        <w:jc w:val="center"/>
        <w:rPr>
          <w:rFonts w:ascii="GHEA Grapalat" w:hAnsi="GHEA Grapalat"/>
          <w:b/>
        </w:rPr>
      </w:pPr>
    </w:p>
    <w:p w14:paraId="58612F54"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3618887"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6FBF62CE" w14:textId="77777777"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345EA" w:rsidRPr="003345EA">
        <w:rPr>
          <w:rFonts w:ascii="GHEA Grapalat" w:hAnsi="GHEA Grapalat"/>
        </w:rPr>
        <w:t>2х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C3E68C8"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1468285"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909F532"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E104093"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508A3732"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174534D"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6AC9E85"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74A1D3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14FE36F" w14:textId="77777777"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10D4D6FE" w14:textId="77777777" w:rsidR="00B2572B" w:rsidRPr="00374F4A" w:rsidRDefault="00B2572B" w:rsidP="00B46D58">
      <w:pPr>
        <w:widowControl w:val="0"/>
        <w:spacing w:after="120"/>
        <w:jc w:val="center"/>
        <w:rPr>
          <w:rFonts w:ascii="GHEA Grapalat" w:hAnsi="GHEA Grapalat" w:cs="Sylfaen"/>
          <w:b/>
        </w:rPr>
      </w:pPr>
    </w:p>
    <w:p w14:paraId="5048948E"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B77F3F7"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3D6FF2F" w14:textId="77777777" w:rsidR="00B2572B" w:rsidRPr="00374F4A" w:rsidRDefault="00B2572B" w:rsidP="00B46D58">
      <w:pPr>
        <w:widowControl w:val="0"/>
        <w:spacing w:after="120"/>
        <w:jc w:val="center"/>
        <w:rPr>
          <w:rFonts w:ascii="GHEA Grapalat" w:hAnsi="GHEA Grapalat"/>
        </w:rPr>
      </w:pPr>
    </w:p>
    <w:p w14:paraId="3A08673F"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F6DA61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C88AD4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26C1AD8"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84E7DBB"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463A1752"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D9D91F3"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60F4FAC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145ACE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9065F53"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483CB5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F1CC0CB" w14:textId="77777777" w:rsidR="000612B9" w:rsidRDefault="000612B9" w:rsidP="00B46D58">
      <w:pPr>
        <w:jc w:val="both"/>
        <w:rPr>
          <w:rFonts w:ascii="GHEA Grapalat" w:hAnsi="GHEA Grapalat"/>
        </w:rPr>
      </w:pPr>
    </w:p>
    <w:p w14:paraId="7D1CECB5"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9B1C81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4565A1A" w14:textId="77777777" w:rsidR="000612B9" w:rsidRDefault="000612B9" w:rsidP="00B46D58">
      <w:pPr>
        <w:jc w:val="both"/>
        <w:rPr>
          <w:rFonts w:ascii="GHEA Grapalat" w:hAnsi="GHEA Grapalat"/>
        </w:rPr>
      </w:pPr>
    </w:p>
    <w:p w14:paraId="4FCB43F4"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3FABD6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22458" w14:textId="77777777" w:rsidR="00B138F3" w:rsidRDefault="00B138F3" w:rsidP="00B46D58">
      <w:pPr>
        <w:jc w:val="both"/>
        <w:rPr>
          <w:rFonts w:ascii="GHEA Grapalat" w:hAnsi="GHEA Grapalat"/>
        </w:rPr>
      </w:pPr>
    </w:p>
    <w:p w14:paraId="5578EF5A"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B83300E"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2D75331" w14:textId="77777777" w:rsidR="00B138F3" w:rsidRDefault="00B138F3" w:rsidP="00F96993">
      <w:pPr>
        <w:jc w:val="both"/>
        <w:rPr>
          <w:rFonts w:ascii="GHEA Grapalat" w:hAnsi="GHEA Grapalat"/>
        </w:rPr>
      </w:pPr>
    </w:p>
    <w:p w14:paraId="699F4AE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0A54EB"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A6887A5" w14:textId="77777777" w:rsidR="00B16483" w:rsidRDefault="00B16483" w:rsidP="00F96993">
      <w:pPr>
        <w:jc w:val="both"/>
        <w:rPr>
          <w:rFonts w:ascii="GHEA Grapalat" w:hAnsi="GHEA Grapalat"/>
          <w:sz w:val="18"/>
          <w:szCs w:val="18"/>
        </w:rPr>
      </w:pPr>
    </w:p>
    <w:p w14:paraId="4728C1B2"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19BB41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D57A0F4" w14:textId="77777777" w:rsidR="00B16483" w:rsidRPr="00D3436F" w:rsidRDefault="00B16483" w:rsidP="00B16483">
      <w:pPr>
        <w:tabs>
          <w:tab w:val="left" w:pos="7371"/>
        </w:tabs>
        <w:spacing w:after="160"/>
        <w:ind w:left="3544" w:firstLine="3"/>
        <w:jc w:val="both"/>
        <w:rPr>
          <w:rFonts w:ascii="GHEA Grapalat" w:hAnsi="GHEA Grapalat"/>
          <w:sz w:val="16"/>
        </w:rPr>
      </w:pPr>
    </w:p>
    <w:p w14:paraId="35C693FF"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E287D6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25F6AC7" w14:textId="77777777"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71901B06" w14:textId="77777777"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4069A100"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2F5265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070DAE6F"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2E9894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4434D8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502998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FC977B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F025184"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76FE0AF8" w14:textId="77777777"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14:paraId="4953B6EA"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0AF7BA04"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5CA7F0E9"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31D20319"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60CD9180"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018C3796"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B9CF990"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01ED8E3"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7A73528E"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533067A"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3D9D8A93"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7B3D30FB"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758D15ED"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08F1D82"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D6BDA2B"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4A677FE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FD9F2E8"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7488F63"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5B1B264"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D156F9C"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bl>
    <w:p w14:paraId="7FA183CC" w14:textId="77777777" w:rsidR="006B3E56" w:rsidRDefault="006B3E56" w:rsidP="00B46D58">
      <w:pPr>
        <w:jc w:val="both"/>
        <w:rPr>
          <w:rFonts w:ascii="GHEA Grapalat" w:hAnsi="GHEA Grapalat"/>
        </w:rPr>
      </w:pPr>
    </w:p>
    <w:p w14:paraId="724A17A0" w14:textId="77777777" w:rsidR="00923711" w:rsidRDefault="00923711">
      <w:pPr>
        <w:rPr>
          <w:rFonts w:ascii="GHEA Grapalat" w:hAnsi="GHEA Grapalat"/>
        </w:rPr>
      </w:pPr>
      <w:r>
        <w:rPr>
          <w:rFonts w:ascii="GHEA Grapalat" w:hAnsi="GHEA Grapalat"/>
        </w:rPr>
        <w:br w:type="page"/>
      </w:r>
    </w:p>
    <w:p w14:paraId="1F795255" w14:textId="77777777" w:rsidR="00110534" w:rsidRDefault="00F36AD3" w:rsidP="00B46D58">
      <w:pPr>
        <w:jc w:val="both"/>
        <w:rPr>
          <w:rFonts w:ascii="GHEA Grapalat" w:hAnsi="GHEA Grapalat"/>
        </w:rPr>
      </w:pPr>
      <w:r>
        <w:rPr>
          <w:rFonts w:ascii="GHEA Grapalat" w:hAnsi="GHEA Grapalat"/>
        </w:rPr>
        <w:lastRenderedPageBreak/>
        <w:t xml:space="preserve"> </w:t>
      </w:r>
    </w:p>
    <w:p w14:paraId="0C584E70" w14:textId="77777777"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4"/>
        <w:t>***</w:t>
      </w:r>
      <w:r w:rsidR="00DA5D3D" w:rsidRPr="000858EB">
        <w:rPr>
          <w:rFonts w:ascii="GHEA Grapalat" w:hAnsi="GHEA Grapalat"/>
        </w:rPr>
        <w:t xml:space="preserve"> </w:t>
      </w:r>
    </w:p>
    <w:p w14:paraId="32C5E412" w14:textId="77777777" w:rsidR="00F855BB" w:rsidRDefault="00F855BB" w:rsidP="00B46D58">
      <w:pPr>
        <w:tabs>
          <w:tab w:val="left" w:pos="7371"/>
        </w:tabs>
        <w:spacing w:after="160"/>
        <w:ind w:left="3544" w:firstLine="3"/>
        <w:jc w:val="both"/>
        <w:rPr>
          <w:rFonts w:ascii="GHEA Grapalat" w:hAnsi="GHEA Grapalat"/>
          <w:sz w:val="16"/>
          <w:lang w:val="hy-AM"/>
        </w:rPr>
      </w:pPr>
    </w:p>
    <w:p w14:paraId="6CCB6805"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2626DB8" w14:textId="77777777" w:rsidR="006B3E56" w:rsidRPr="00D3436F" w:rsidRDefault="006B3E56" w:rsidP="00B46D58">
      <w:pPr>
        <w:tabs>
          <w:tab w:val="left" w:pos="7371"/>
        </w:tabs>
        <w:spacing w:after="160"/>
        <w:ind w:left="3544" w:firstLine="3"/>
        <w:jc w:val="both"/>
        <w:rPr>
          <w:rFonts w:ascii="GHEA Grapalat" w:hAnsi="GHEA Grapalat"/>
          <w:sz w:val="16"/>
        </w:rPr>
      </w:pPr>
    </w:p>
    <w:p w14:paraId="251806E2" w14:textId="77777777" w:rsidR="006B3E56" w:rsidRPr="00770B03" w:rsidRDefault="006B3E56" w:rsidP="00B46D58">
      <w:pPr>
        <w:tabs>
          <w:tab w:val="left" w:pos="7371"/>
        </w:tabs>
        <w:spacing w:after="160"/>
        <w:ind w:left="3544" w:firstLine="3"/>
        <w:jc w:val="both"/>
        <w:rPr>
          <w:rFonts w:ascii="GHEA Grapalat" w:hAnsi="GHEA Grapalat"/>
          <w:sz w:val="16"/>
        </w:rPr>
      </w:pPr>
    </w:p>
    <w:p w14:paraId="25CCDA2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DAD48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C18134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2A7D17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B1BEA99" w14:textId="77777777" w:rsidR="00123294" w:rsidRDefault="00123294" w:rsidP="00B46D58">
      <w:pPr>
        <w:rPr>
          <w:rFonts w:ascii="GHEA Grapalat" w:hAnsi="GHEA Grapalat"/>
          <w:b/>
        </w:rPr>
      </w:pPr>
      <w:r>
        <w:rPr>
          <w:rFonts w:ascii="GHEA Grapalat" w:hAnsi="GHEA Grapalat"/>
          <w:b/>
        </w:rPr>
        <w:br w:type="page"/>
      </w:r>
    </w:p>
    <w:p w14:paraId="6903A8C0" w14:textId="77777777" w:rsidR="00B048B2" w:rsidRDefault="00B048B2" w:rsidP="00B46D58">
      <w:pPr>
        <w:rPr>
          <w:rFonts w:ascii="GHEA Grapalat" w:hAnsi="GHEA Grapalat"/>
          <w:b/>
        </w:rPr>
      </w:pPr>
    </w:p>
    <w:p w14:paraId="4C6DBE4B"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292A1658" w14:textId="77777777"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4EA7F24E" w14:textId="77777777" w:rsidR="00D043C1" w:rsidRPr="009044F1" w:rsidRDefault="00D043C1" w:rsidP="00D043C1">
      <w:pPr>
        <w:widowControl w:val="0"/>
        <w:spacing w:after="160"/>
        <w:ind w:left="567" w:right="565"/>
        <w:jc w:val="center"/>
        <w:rPr>
          <w:rFonts w:ascii="GHEA Grapalat" w:hAnsi="GHEA Grapalat"/>
          <w:b/>
        </w:rPr>
      </w:pPr>
    </w:p>
    <w:p w14:paraId="1C0766FD"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14:paraId="6306CAC7" w14:textId="77777777"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14:paraId="169E3074"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DB584CB"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7B4317E"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6DB8F21"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94C1A">
        <w:rPr>
          <w:rFonts w:ascii="GHEA Grapalat" w:hAnsi="GHEA Grapalat"/>
          <w:i/>
          <w:lang w:val="af-ZA"/>
        </w:rPr>
        <w:t>ԱՐԶՆԻՀ-ԳՀԱՇՁԲ-2020-02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r w:rsidR="00795028">
        <w:rPr>
          <w:rFonts w:ascii="GHEA Grapalat" w:hAnsi="GHEA Grapalat"/>
          <w:i/>
          <w:lang w:val="af-ZA"/>
        </w:rPr>
        <w:t>/</w:t>
      </w:r>
      <w:r w:rsidR="00894820">
        <w:rPr>
          <w:rFonts w:ascii="GHEA Grapalat" w:hAnsi="GHEA Grapalat"/>
          <w:i/>
          <w:lang w:val="af-ZA"/>
        </w:rPr>
        <w:t>2</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14:paraId="484F32FA" w14:textId="77777777" w:rsidTr="00412165">
        <w:tc>
          <w:tcPr>
            <w:tcW w:w="1242" w:type="dxa"/>
            <w:vMerge w:val="restart"/>
            <w:vAlign w:val="center"/>
          </w:tcPr>
          <w:p w14:paraId="100ED575" w14:textId="77777777" w:rsidR="00EE1022" w:rsidRDefault="00EE1022" w:rsidP="00FF3F2A">
            <w:pPr>
              <w:widowControl w:val="0"/>
              <w:jc w:val="center"/>
              <w:rPr>
                <w:rFonts w:ascii="GHEA Grapalat" w:hAnsi="GHEA Grapalat"/>
                <w:b/>
                <w:sz w:val="20"/>
                <w:szCs w:val="20"/>
              </w:rPr>
            </w:pPr>
          </w:p>
          <w:p w14:paraId="241FB5A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14:paraId="6F87D04E" w14:textId="77777777"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14:paraId="11494484" w14:textId="77777777" w:rsidTr="00412165">
        <w:trPr>
          <w:trHeight w:val="696"/>
        </w:trPr>
        <w:tc>
          <w:tcPr>
            <w:tcW w:w="1242" w:type="dxa"/>
            <w:vMerge/>
            <w:vAlign w:val="center"/>
          </w:tcPr>
          <w:p w14:paraId="2163775D" w14:textId="77777777" w:rsidR="00786EB3" w:rsidRPr="00206AF8" w:rsidRDefault="00786EB3" w:rsidP="00FF3F2A">
            <w:pPr>
              <w:widowControl w:val="0"/>
              <w:jc w:val="center"/>
              <w:rPr>
                <w:rFonts w:ascii="GHEA Grapalat" w:hAnsi="GHEA Grapalat"/>
                <w:b/>
                <w:bCs/>
                <w:sz w:val="20"/>
                <w:szCs w:val="20"/>
              </w:rPr>
            </w:pPr>
          </w:p>
        </w:tc>
        <w:tc>
          <w:tcPr>
            <w:tcW w:w="1363" w:type="dxa"/>
            <w:vAlign w:val="center"/>
          </w:tcPr>
          <w:p w14:paraId="7FE6FCC1" w14:textId="77777777"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14:paraId="5B7B6D60"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14:paraId="291FE00E"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14:paraId="46E34D4E" w14:textId="77777777"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14:paraId="19198979"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14:paraId="03BB9C29"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14:paraId="4F628305" w14:textId="77777777"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14:paraId="08B1FE82" w14:textId="77777777" w:rsidTr="00412165">
        <w:tc>
          <w:tcPr>
            <w:tcW w:w="1242" w:type="dxa"/>
          </w:tcPr>
          <w:p w14:paraId="42D62C6F"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2D7365CF"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3F15749D"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352790A4"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49E4A2BE"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63443195"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4A2F03CF" w14:textId="77777777"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14:paraId="14AB373D" w14:textId="77777777" w:rsidTr="00412165">
        <w:tc>
          <w:tcPr>
            <w:tcW w:w="1242" w:type="dxa"/>
          </w:tcPr>
          <w:p w14:paraId="2F7D80B1"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7CBEDA5E"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40CC40B5"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76DB43A1"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54BE7C8F"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2ABD6A91"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3FAE16BD" w14:textId="77777777"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14:paraId="4DBD188E" w14:textId="77777777" w:rsidTr="00412165">
        <w:tc>
          <w:tcPr>
            <w:tcW w:w="1242" w:type="dxa"/>
          </w:tcPr>
          <w:p w14:paraId="0772EC31"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5EDBBCC9"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2EE65292"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54FA85ED"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29F0BB9A"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1359C902"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7680FED5" w14:textId="77777777" w:rsidR="00786EB3" w:rsidRPr="00206AF8" w:rsidRDefault="00786EB3" w:rsidP="00FF3F2A">
            <w:pPr>
              <w:pStyle w:val="Heading3"/>
              <w:keepNext w:val="0"/>
              <w:widowControl w:val="0"/>
              <w:spacing w:line="240" w:lineRule="auto"/>
              <w:jc w:val="left"/>
              <w:rPr>
                <w:rFonts w:ascii="GHEA Grapalat" w:hAnsi="GHEA Grapalat"/>
                <w:b/>
              </w:rPr>
            </w:pPr>
          </w:p>
        </w:tc>
      </w:tr>
    </w:tbl>
    <w:p w14:paraId="6A63DE11" w14:textId="77777777" w:rsidR="00D043C1" w:rsidRDefault="00D043C1" w:rsidP="00D043C1">
      <w:pPr>
        <w:widowControl w:val="0"/>
        <w:tabs>
          <w:tab w:val="left" w:pos="6804"/>
        </w:tabs>
        <w:jc w:val="center"/>
        <w:rPr>
          <w:rFonts w:ascii="GHEA Grapalat" w:hAnsi="GHEA Grapalat"/>
          <w:lang w:val="en-US"/>
        </w:rPr>
      </w:pPr>
    </w:p>
    <w:p w14:paraId="144B344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42061AE"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9500F4E" w14:textId="77777777" w:rsidR="00D043C1" w:rsidRPr="008875C7" w:rsidRDefault="00D043C1" w:rsidP="00D043C1">
      <w:pPr>
        <w:widowControl w:val="0"/>
        <w:spacing w:after="160"/>
        <w:jc w:val="right"/>
        <w:rPr>
          <w:rFonts w:ascii="GHEA Grapalat" w:hAnsi="GHEA Grapalat"/>
        </w:rPr>
      </w:pPr>
    </w:p>
    <w:p w14:paraId="5F67D490"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2D527F1E" w14:textId="77777777" w:rsidR="00D043C1" w:rsidRDefault="00D043C1" w:rsidP="00D043C1">
      <w:pPr>
        <w:rPr>
          <w:rFonts w:ascii="GHEA Grapalat" w:hAnsi="GHEA Grapalat"/>
        </w:rPr>
      </w:pPr>
      <w:r>
        <w:rPr>
          <w:rFonts w:ascii="GHEA Grapalat" w:hAnsi="GHEA Grapalat"/>
        </w:rPr>
        <w:br w:type="page"/>
      </w:r>
    </w:p>
    <w:p w14:paraId="50E35D77"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3D858795" w14:textId="7777777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94C1A">
        <w:rPr>
          <w:rFonts w:ascii="GHEA Grapalat" w:hAnsi="GHEA Grapalat"/>
          <w:i/>
          <w:lang w:val="af-ZA"/>
        </w:rPr>
        <w:t>ԱՐԶՆԻՀ-ԳՀԱՇՁԲ-2020-02</w:t>
      </w:r>
      <w:r w:rsidR="00B94C1A" w:rsidRPr="00FC055B">
        <w:rPr>
          <w:rFonts w:ascii="GHEA Grapalat" w:hAnsi="GHEA Grapalat"/>
          <w:i/>
          <w:lang w:val="af-ZA"/>
        </w:rPr>
        <w:t xml:space="preserve"> </w:t>
      </w:r>
      <w:r w:rsidR="00795028">
        <w:rPr>
          <w:rFonts w:ascii="GHEA Grapalat" w:hAnsi="GHEA Grapalat"/>
          <w:i/>
          <w:lang w:val="af-ZA"/>
        </w:rPr>
        <w:t>/</w:t>
      </w:r>
      <w:r w:rsidR="00894820">
        <w:rPr>
          <w:rFonts w:ascii="GHEA Grapalat" w:hAnsi="GHEA Grapalat"/>
          <w:i/>
          <w:lang w:val="af-ZA"/>
        </w:rPr>
        <w:t>2</w:t>
      </w:r>
      <w:r w:rsidR="00795028">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46AF2171" w14:textId="77777777" w:rsidR="00B2572B" w:rsidRPr="009044F1" w:rsidRDefault="00B2572B" w:rsidP="00B46D58">
      <w:pPr>
        <w:widowControl w:val="0"/>
        <w:spacing w:after="120"/>
        <w:ind w:firstLine="567"/>
        <w:jc w:val="center"/>
        <w:rPr>
          <w:rFonts w:ascii="GHEA Grapalat" w:hAnsi="GHEA Grapalat"/>
        </w:rPr>
      </w:pPr>
    </w:p>
    <w:p w14:paraId="47A2BC60"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9217DED" w14:textId="77777777" w:rsidR="00B2572B" w:rsidRPr="009044F1" w:rsidRDefault="00B2572B" w:rsidP="00B46D58">
      <w:pPr>
        <w:widowControl w:val="0"/>
        <w:spacing w:after="120"/>
        <w:ind w:firstLine="567"/>
        <w:jc w:val="center"/>
        <w:rPr>
          <w:rFonts w:ascii="GHEA Grapalat" w:hAnsi="GHEA Grapalat"/>
        </w:rPr>
      </w:pPr>
    </w:p>
    <w:p w14:paraId="24E8B8C7"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94C1A">
        <w:rPr>
          <w:rFonts w:ascii="GHEA Grapalat" w:hAnsi="GHEA Grapalat"/>
          <w:i/>
          <w:lang w:val="af-ZA"/>
        </w:rPr>
        <w:t>ԱՐԶՆԻՀ-ԳՀԱՇՁԲ-2020-</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r w:rsidRPr="005744FC">
        <w:rPr>
          <w:rFonts w:ascii="GHEA Grapalat" w:hAnsi="GHEA Grapalat"/>
          <w:spacing w:val="-6"/>
        </w:rPr>
        <w:t>,</w:t>
      </w:r>
      <w:r w:rsidRPr="009044F1">
        <w:rPr>
          <w:rFonts w:ascii="GHEA Grapalat" w:hAnsi="GHEA Grapalat"/>
        </w:rPr>
        <w:t xml:space="preserve"> </w:t>
      </w:r>
    </w:p>
    <w:p w14:paraId="0F056F4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E8BC1F9"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29D67F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BAA47E5"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566643D6"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E94FBE0"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48F987E"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3D9E4A1"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924B992"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0F00203"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14:paraId="3289FD1D"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2C01B1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EDB8410"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690AE4E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C454368"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37BE60"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D8F61AA"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50A262BD"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00B2DE68"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528AE79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FCDA7F"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57183F"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4A081E"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72661EE"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687CB30" w14:textId="77777777" w:rsidR="006A7C27" w:rsidRPr="005744FC" w:rsidRDefault="006A7C27" w:rsidP="00B46D58">
            <w:pPr>
              <w:widowControl w:val="0"/>
              <w:jc w:val="center"/>
              <w:rPr>
                <w:rFonts w:ascii="GHEA Grapalat" w:hAnsi="GHEA Grapalat"/>
                <w:sz w:val="20"/>
                <w:szCs w:val="20"/>
              </w:rPr>
            </w:pPr>
          </w:p>
        </w:tc>
      </w:tr>
      <w:tr w:rsidR="006A7C27" w:rsidRPr="005744FC" w14:paraId="381B7B63"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E2C50D"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7AE449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8AFA0D"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5A79559"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9193BE4" w14:textId="77777777" w:rsidR="006A7C27" w:rsidRPr="005744FC" w:rsidRDefault="006A7C27" w:rsidP="00B46D58">
            <w:pPr>
              <w:widowControl w:val="0"/>
              <w:rPr>
                <w:rFonts w:ascii="GHEA Grapalat" w:hAnsi="GHEA Grapalat"/>
                <w:sz w:val="20"/>
                <w:szCs w:val="20"/>
              </w:rPr>
            </w:pPr>
          </w:p>
        </w:tc>
      </w:tr>
      <w:tr w:rsidR="006A7C27" w:rsidRPr="005744FC" w14:paraId="55AC93EE"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594B7A"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9B137E0"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EB95AD4"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7DE314F"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21689AE" w14:textId="77777777" w:rsidR="006A7C27" w:rsidRPr="005744FC" w:rsidRDefault="006A7C27" w:rsidP="00B46D58">
            <w:pPr>
              <w:widowControl w:val="0"/>
              <w:jc w:val="center"/>
              <w:rPr>
                <w:rFonts w:ascii="GHEA Grapalat" w:hAnsi="GHEA Grapalat"/>
                <w:sz w:val="20"/>
                <w:szCs w:val="20"/>
              </w:rPr>
            </w:pPr>
          </w:p>
        </w:tc>
      </w:tr>
      <w:tr w:rsidR="006A7C27" w:rsidRPr="005744FC" w14:paraId="70863D6C"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8B3E26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800AA0A"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87EC58"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582B3F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23F46A7" w14:textId="77777777" w:rsidR="006A7C27" w:rsidRPr="005744FC" w:rsidRDefault="006A7C27" w:rsidP="00B46D58">
            <w:pPr>
              <w:widowControl w:val="0"/>
              <w:jc w:val="center"/>
              <w:rPr>
                <w:rFonts w:ascii="GHEA Grapalat" w:hAnsi="GHEA Grapalat"/>
                <w:sz w:val="20"/>
                <w:szCs w:val="20"/>
              </w:rPr>
            </w:pPr>
          </w:p>
        </w:tc>
      </w:tr>
      <w:tr w:rsidR="006A7C27" w:rsidRPr="005744FC" w14:paraId="190ADE77"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8EF406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85DC06"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56A5A6"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3E1DB87B"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53B2519" w14:textId="77777777" w:rsidR="006A7C27" w:rsidRPr="005744FC" w:rsidRDefault="006A7C27" w:rsidP="00B46D58">
            <w:pPr>
              <w:widowControl w:val="0"/>
              <w:jc w:val="center"/>
              <w:rPr>
                <w:rFonts w:ascii="GHEA Grapalat" w:hAnsi="GHEA Grapalat"/>
                <w:sz w:val="20"/>
                <w:szCs w:val="20"/>
              </w:rPr>
            </w:pPr>
          </w:p>
        </w:tc>
      </w:tr>
    </w:tbl>
    <w:p w14:paraId="51053F6A"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15EAA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7C3179B" w14:textId="77777777" w:rsidR="00DC619D" w:rsidRPr="00D3436F" w:rsidRDefault="00DC619D" w:rsidP="00B46D58">
      <w:pPr>
        <w:widowControl w:val="0"/>
        <w:spacing w:after="160"/>
        <w:jc w:val="both"/>
        <w:rPr>
          <w:rFonts w:ascii="GHEA Grapalat" w:hAnsi="GHEA Grapalat"/>
          <w:lang w:val="es-ES"/>
        </w:rPr>
      </w:pPr>
    </w:p>
    <w:p w14:paraId="526D6A5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A95DEC1" w14:textId="77777777" w:rsidR="00B217BB" w:rsidRDefault="00B217BB" w:rsidP="00B46D58">
      <w:pPr>
        <w:rPr>
          <w:rFonts w:ascii="GHEA Grapalat" w:hAnsi="GHEA Grapalat"/>
          <w:b/>
        </w:rPr>
      </w:pPr>
      <w:r>
        <w:rPr>
          <w:rFonts w:ascii="GHEA Grapalat" w:hAnsi="GHEA Grapalat"/>
          <w:b/>
        </w:rPr>
        <w:br w:type="page"/>
      </w:r>
    </w:p>
    <w:p w14:paraId="728F66B4"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2640A5F" w14:textId="77777777" w:rsidR="00742F7B" w:rsidRPr="00B138F3" w:rsidRDefault="00B2572B" w:rsidP="00B94C1A">
      <w:pPr>
        <w:pStyle w:val="BodyTextIndent3"/>
        <w:widowControl w:val="0"/>
        <w:spacing w:after="160" w:line="240" w:lineRule="auto"/>
        <w:jc w:val="right"/>
        <w:rPr>
          <w:rFonts w:ascii="GHEA Grapalat" w:hAnsi="GHEA Grapalat"/>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r w:rsidR="00742F7B" w:rsidRPr="00B138F3">
        <w:rPr>
          <w:rFonts w:ascii="GHEA Grapalat" w:hAnsi="GHEA Grapalat"/>
          <w:sz w:val="24"/>
          <w:szCs w:val="24"/>
        </w:rPr>
        <w:t xml:space="preserve"> </w:t>
      </w:r>
    </w:p>
    <w:p w14:paraId="52EE7F1B"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228F092D" w14:textId="77777777" w:rsidR="000E5A91" w:rsidRPr="00B138F3" w:rsidRDefault="000E5A91" w:rsidP="000E5A91">
      <w:pPr>
        <w:widowControl w:val="0"/>
        <w:spacing w:after="160"/>
        <w:ind w:left="567" w:right="565"/>
        <w:jc w:val="center"/>
        <w:rPr>
          <w:rFonts w:ascii="GHEA Grapalat" w:hAnsi="GHEA Grapalat"/>
          <w:b/>
        </w:rPr>
      </w:pPr>
    </w:p>
    <w:p w14:paraId="645FD013"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4ABE42BE"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001344B3"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E3F3A0D"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AA2F95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39434B9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5B82F1B"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5F408A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DFDEE4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1ABD9C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8CFD23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07C1215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728BC6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0D0A54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F61FAF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CE5FC4B"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E0CC14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A5FC08C"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566A892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01CBC9D"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97CC140" w14:textId="77777777"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14:paraId="420EBBDF" w14:textId="77777777"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4A2B2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A6692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C1D39B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83C375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923C2DE"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BF7BCAD"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A0E26C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F21907"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1B6E3A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047794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104277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076B7B3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63C00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ACAC9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0AD721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8FF301A"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0E53B6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525803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AB5947B"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30DF0DF" w14:textId="77777777" w:rsidR="00260163" w:rsidRPr="00B138F3" w:rsidRDefault="00260163" w:rsidP="00B46D58">
      <w:pPr>
        <w:widowControl w:val="0"/>
        <w:spacing w:after="160"/>
        <w:ind w:left="567" w:right="565"/>
        <w:jc w:val="center"/>
        <w:rPr>
          <w:rFonts w:ascii="GHEA Grapalat" w:hAnsi="GHEA Grapalat"/>
          <w:b/>
        </w:rPr>
      </w:pPr>
    </w:p>
    <w:p w14:paraId="78DE9212" w14:textId="77777777" w:rsidR="00CF2692" w:rsidRPr="00B138F3" w:rsidRDefault="00CF2692" w:rsidP="00B46D58">
      <w:pPr>
        <w:widowControl w:val="0"/>
        <w:spacing w:after="160"/>
        <w:ind w:left="567" w:right="565"/>
        <w:jc w:val="center"/>
        <w:rPr>
          <w:rFonts w:ascii="GHEA Grapalat" w:hAnsi="GHEA Grapalat"/>
          <w:b/>
        </w:rPr>
      </w:pPr>
    </w:p>
    <w:p w14:paraId="0D96AE82" w14:textId="77777777" w:rsidR="00CF2692" w:rsidRPr="00B138F3" w:rsidRDefault="00CF2692" w:rsidP="00B46D58">
      <w:pPr>
        <w:widowControl w:val="0"/>
        <w:spacing w:after="160"/>
        <w:ind w:left="567" w:right="565"/>
        <w:jc w:val="center"/>
        <w:rPr>
          <w:rFonts w:ascii="GHEA Grapalat" w:hAnsi="GHEA Grapalat"/>
          <w:b/>
        </w:rPr>
      </w:pPr>
    </w:p>
    <w:p w14:paraId="68B16F57" w14:textId="77777777" w:rsidR="00CF2692" w:rsidRPr="00B138F3" w:rsidRDefault="00CF2692" w:rsidP="00B46D58">
      <w:pPr>
        <w:widowControl w:val="0"/>
        <w:spacing w:after="160"/>
        <w:ind w:left="567" w:right="565"/>
        <w:jc w:val="center"/>
        <w:rPr>
          <w:rFonts w:ascii="GHEA Grapalat" w:hAnsi="GHEA Grapalat"/>
          <w:b/>
        </w:rPr>
      </w:pPr>
    </w:p>
    <w:p w14:paraId="7A094CB2" w14:textId="77777777" w:rsidR="00CF2692" w:rsidRPr="00B138F3" w:rsidRDefault="00CF2692" w:rsidP="00B46D58">
      <w:pPr>
        <w:widowControl w:val="0"/>
        <w:spacing w:after="160"/>
        <w:ind w:left="567" w:right="565"/>
        <w:jc w:val="center"/>
        <w:rPr>
          <w:rFonts w:ascii="GHEA Grapalat" w:hAnsi="GHEA Grapalat"/>
          <w:b/>
        </w:rPr>
      </w:pPr>
    </w:p>
    <w:p w14:paraId="51D03EAD" w14:textId="77777777" w:rsidR="00CF2692" w:rsidRPr="00B138F3" w:rsidRDefault="00CF2692" w:rsidP="00B46D58">
      <w:pPr>
        <w:widowControl w:val="0"/>
        <w:spacing w:after="160"/>
        <w:ind w:left="567" w:right="565"/>
        <w:jc w:val="center"/>
        <w:rPr>
          <w:rFonts w:ascii="GHEA Grapalat" w:hAnsi="GHEA Grapalat"/>
          <w:b/>
        </w:rPr>
      </w:pPr>
    </w:p>
    <w:p w14:paraId="3D014FFC" w14:textId="77777777" w:rsidR="00CF2692" w:rsidRPr="00B138F3" w:rsidRDefault="00CF2692" w:rsidP="00B46D58">
      <w:pPr>
        <w:widowControl w:val="0"/>
        <w:spacing w:after="160"/>
        <w:ind w:left="567" w:right="565"/>
        <w:jc w:val="center"/>
        <w:rPr>
          <w:rFonts w:ascii="GHEA Grapalat" w:hAnsi="GHEA Grapalat"/>
          <w:b/>
        </w:rPr>
      </w:pPr>
    </w:p>
    <w:p w14:paraId="766647EA" w14:textId="77777777" w:rsidR="00CF2692" w:rsidRPr="00B138F3" w:rsidRDefault="00CF2692" w:rsidP="00B46D58">
      <w:pPr>
        <w:widowControl w:val="0"/>
        <w:spacing w:after="160"/>
        <w:ind w:left="567" w:right="565"/>
        <w:jc w:val="center"/>
        <w:rPr>
          <w:rFonts w:ascii="GHEA Grapalat" w:hAnsi="GHEA Grapalat"/>
          <w:b/>
        </w:rPr>
      </w:pPr>
    </w:p>
    <w:p w14:paraId="4CE1E640" w14:textId="77777777" w:rsidR="00CF2692" w:rsidRPr="00B138F3" w:rsidRDefault="00CF2692" w:rsidP="00B46D58">
      <w:pPr>
        <w:widowControl w:val="0"/>
        <w:spacing w:after="160"/>
        <w:ind w:left="567" w:right="565"/>
        <w:jc w:val="center"/>
        <w:rPr>
          <w:rFonts w:ascii="GHEA Grapalat" w:hAnsi="GHEA Grapalat"/>
          <w:b/>
        </w:rPr>
      </w:pPr>
    </w:p>
    <w:p w14:paraId="114B040A" w14:textId="77777777" w:rsidR="00CF2692" w:rsidRPr="00B138F3" w:rsidRDefault="00CF2692" w:rsidP="00B46D58">
      <w:pPr>
        <w:widowControl w:val="0"/>
        <w:spacing w:after="160"/>
        <w:ind w:left="567" w:right="565"/>
        <w:jc w:val="center"/>
        <w:rPr>
          <w:rFonts w:ascii="GHEA Grapalat" w:hAnsi="GHEA Grapalat"/>
          <w:b/>
        </w:rPr>
      </w:pPr>
    </w:p>
    <w:p w14:paraId="05E69E7F" w14:textId="77777777" w:rsidR="00CF2692" w:rsidRPr="00B138F3" w:rsidRDefault="00CF2692" w:rsidP="00B46D58">
      <w:pPr>
        <w:widowControl w:val="0"/>
        <w:spacing w:after="160"/>
        <w:ind w:left="567" w:right="565"/>
        <w:jc w:val="center"/>
        <w:rPr>
          <w:rFonts w:ascii="GHEA Grapalat" w:hAnsi="GHEA Grapalat"/>
          <w:b/>
        </w:rPr>
      </w:pPr>
    </w:p>
    <w:p w14:paraId="7B5B1DB7" w14:textId="77777777" w:rsidR="00CF2692" w:rsidRPr="00B138F3" w:rsidRDefault="00CF2692" w:rsidP="00B46D58">
      <w:pPr>
        <w:widowControl w:val="0"/>
        <w:spacing w:after="160"/>
        <w:ind w:left="567" w:right="565"/>
        <w:jc w:val="center"/>
        <w:rPr>
          <w:rFonts w:ascii="GHEA Grapalat" w:hAnsi="GHEA Grapalat"/>
          <w:b/>
        </w:rPr>
      </w:pPr>
    </w:p>
    <w:p w14:paraId="718FDC6E" w14:textId="77777777" w:rsidR="002A4554" w:rsidRDefault="002A4554">
      <w:pPr>
        <w:rPr>
          <w:rFonts w:ascii="GHEA Grapalat" w:hAnsi="GHEA Grapalat"/>
          <w:b/>
        </w:rPr>
      </w:pPr>
    </w:p>
    <w:p w14:paraId="370857FB" w14:textId="77777777" w:rsidR="009F4D9F" w:rsidRDefault="009F4D9F">
      <w:pPr>
        <w:rPr>
          <w:rFonts w:ascii="GHEA Grapalat" w:hAnsi="GHEA Grapalat"/>
          <w:b/>
        </w:rPr>
      </w:pPr>
      <w:r>
        <w:rPr>
          <w:rFonts w:ascii="GHEA Grapalat" w:hAnsi="GHEA Grapalat"/>
          <w:b/>
        </w:rPr>
        <w:br w:type="page"/>
      </w:r>
    </w:p>
    <w:p w14:paraId="562400F0"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3E44DF57" w14:textId="7777777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B94C1A">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7338D283" w14:textId="77777777" w:rsidR="002A4554" w:rsidRPr="00EC1F84" w:rsidRDefault="002A4554" w:rsidP="0016001A">
      <w:pPr>
        <w:pStyle w:val="BodyTextIndent3"/>
        <w:widowControl w:val="0"/>
        <w:spacing w:after="160" w:line="240" w:lineRule="auto"/>
        <w:jc w:val="center"/>
        <w:rPr>
          <w:rFonts w:ascii="GHEA Grapalat" w:hAnsi="GHEA Grapalat"/>
          <w:sz w:val="24"/>
          <w:szCs w:val="24"/>
        </w:rPr>
      </w:pPr>
    </w:p>
    <w:p w14:paraId="65F0D77C"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3879F77"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64FD75E4"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6AA0879D"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2B7F7F6F"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548804B"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96E953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25F1BE7"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15BE13E2"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380D89F7"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A72906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81BEC03"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239E1F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019EA763"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3E882E99"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97085D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CCA21F4"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3185599E"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3CBE347"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FDB15AD"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2DB637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584A3DB" w14:textId="77777777"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8EBC2F" w14:textId="77777777"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D636AF" w14:textId="77777777" w:rsidR="00E30341" w:rsidRPr="00E30341" w:rsidRDefault="007B3F5F" w:rsidP="00E30341">
      <w:pPr>
        <w:pStyle w:val="NormalWeb"/>
        <w:shd w:val="clear" w:color="auto" w:fill="FFFFFF"/>
        <w:contextualSpacing/>
        <w:jc w:val="right"/>
        <w:rPr>
          <w:rFonts w:ascii="GHEA Grapalat" w:eastAsiaTheme="minorHAnsi" w:hAnsi="GHEA Grapalat" w:cstheme="minorBidi"/>
          <w:sz w:val="18"/>
          <w:szCs w:val="18"/>
        </w:rPr>
      </w:pPr>
      <w:r w:rsidRPr="00B138F3">
        <w:rPr>
          <w:rFonts w:ascii="GHEA Grapalat" w:eastAsiaTheme="minorHAnsi" w:hAnsi="GHEA Grapalat" w:cstheme="minorBidi"/>
        </w:rPr>
        <w:t>5. Гарантия действует со дня вступления в силу договора N_____________________</w:t>
      </w:r>
      <w:r w:rsidR="00E30341" w:rsidRPr="00E30341">
        <w:rPr>
          <w:rFonts w:ascii="GHEA Grapalat" w:eastAsiaTheme="minorHAnsi" w:hAnsi="GHEA Grapalat" w:cstheme="minorBidi"/>
          <w:sz w:val="18"/>
          <w:szCs w:val="18"/>
        </w:rPr>
        <w:t xml:space="preserve">                           номер </w:t>
      </w:r>
      <w:r w:rsidR="00E30341" w:rsidRPr="00B138F3">
        <w:rPr>
          <w:rFonts w:ascii="GHEA Grapalat" w:eastAsiaTheme="minorHAnsi" w:hAnsi="GHEA Grapalat" w:cstheme="minorBidi"/>
          <w:sz w:val="18"/>
          <w:szCs w:val="18"/>
        </w:rPr>
        <w:t>заключаемого договара</w:t>
      </w:r>
    </w:p>
    <w:p w14:paraId="46FCA8B9" w14:textId="77777777" w:rsidR="007B3F5F" w:rsidRPr="00B138F3" w:rsidRDefault="00E30341"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заключенного между бенефициаром и принципалом, до</w:t>
      </w:r>
      <w:r w:rsidRPr="00B138F3">
        <w:rPr>
          <w:rFonts w:eastAsiaTheme="minorHAnsi" w:cstheme="minorBidi"/>
        </w:rPr>
        <w:t xml:space="preserve"> </w:t>
      </w:r>
      <w:r w:rsidR="007B3F5F"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113584" w:rsidRPr="00113584">
        <w:rPr>
          <w:rFonts w:ascii="GHEA Grapalat" w:eastAsiaTheme="minorHAnsi" w:hAnsi="GHEA Grapalat" w:cstheme="minorBidi"/>
        </w:rPr>
        <w:t>,</w:t>
      </w:r>
      <w:r w:rsidR="007B3F5F" w:rsidRPr="00B138F3">
        <w:rPr>
          <w:rFonts w:ascii="GHEA Grapalat" w:eastAsiaTheme="minorHAnsi" w:hAnsi="GHEA Grapalat" w:cstheme="minorBidi"/>
        </w:rPr>
        <w:t xml:space="preserve"> включительно. </w:t>
      </w:r>
    </w:p>
    <w:p w14:paraId="65E1902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651FC9" w14:textId="77777777"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7812B26" w14:textId="77777777"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1613570"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94BBAFD"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номер заключаемого договара</w:t>
      </w:r>
    </w:p>
    <w:p w14:paraId="495169A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50160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69A78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A4D3E4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05B589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B62DCD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C0111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55C23B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AD27866"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61A9E3"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08BF3239"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9F6767F"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F2CAC0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FD10DE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0ED33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7DCAF58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3AD7A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6FC26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4821E8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ED9AF2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020648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5BD32D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54F50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488526" w14:textId="77777777" w:rsidR="00CF2692" w:rsidRPr="00B138F3" w:rsidRDefault="00CF2692" w:rsidP="00B46D58">
      <w:pPr>
        <w:widowControl w:val="0"/>
        <w:spacing w:after="160"/>
        <w:ind w:left="567" w:right="565"/>
        <w:jc w:val="center"/>
        <w:rPr>
          <w:rFonts w:ascii="GHEA Grapalat" w:hAnsi="GHEA Grapalat"/>
          <w:b/>
        </w:rPr>
      </w:pPr>
    </w:p>
    <w:p w14:paraId="1D28F5D2" w14:textId="77777777" w:rsidR="00CF2692" w:rsidRPr="00B138F3" w:rsidRDefault="00CF2692" w:rsidP="00B46D58">
      <w:pPr>
        <w:widowControl w:val="0"/>
        <w:spacing w:after="160"/>
        <w:ind w:left="567" w:right="565"/>
        <w:jc w:val="center"/>
        <w:rPr>
          <w:rFonts w:ascii="GHEA Grapalat" w:hAnsi="GHEA Grapalat"/>
          <w:b/>
        </w:rPr>
      </w:pPr>
    </w:p>
    <w:p w14:paraId="476B4C3C" w14:textId="77777777" w:rsidR="007B3F5F" w:rsidRPr="00B138F3" w:rsidRDefault="007B3F5F" w:rsidP="00B46D58">
      <w:pPr>
        <w:widowControl w:val="0"/>
        <w:spacing w:after="160"/>
        <w:ind w:left="567" w:right="565"/>
        <w:jc w:val="center"/>
        <w:rPr>
          <w:rFonts w:ascii="GHEA Grapalat" w:hAnsi="GHEA Grapalat"/>
          <w:b/>
        </w:rPr>
      </w:pPr>
    </w:p>
    <w:p w14:paraId="7A58768E" w14:textId="77777777" w:rsidR="00CF2692" w:rsidRPr="00B138F3" w:rsidRDefault="00CF2692" w:rsidP="00B46D58">
      <w:pPr>
        <w:widowControl w:val="0"/>
        <w:spacing w:after="160"/>
        <w:ind w:left="567" w:right="565"/>
        <w:jc w:val="center"/>
        <w:rPr>
          <w:rFonts w:ascii="GHEA Grapalat" w:hAnsi="GHEA Grapalat"/>
          <w:b/>
        </w:rPr>
      </w:pPr>
    </w:p>
    <w:p w14:paraId="2EC920D8" w14:textId="77777777" w:rsidR="001005B0" w:rsidRPr="00B138F3" w:rsidRDefault="001005B0" w:rsidP="00B46D58">
      <w:pPr>
        <w:widowControl w:val="0"/>
        <w:spacing w:after="160"/>
        <w:ind w:left="567" w:right="565"/>
        <w:jc w:val="center"/>
        <w:rPr>
          <w:rFonts w:ascii="GHEA Grapalat" w:hAnsi="GHEA Grapalat"/>
          <w:b/>
        </w:rPr>
      </w:pPr>
    </w:p>
    <w:p w14:paraId="74FDD0AA" w14:textId="77777777" w:rsidR="001005B0" w:rsidRPr="00B138F3" w:rsidRDefault="001005B0" w:rsidP="00B46D58">
      <w:pPr>
        <w:widowControl w:val="0"/>
        <w:spacing w:after="160"/>
        <w:ind w:left="567" w:right="565"/>
        <w:jc w:val="center"/>
        <w:rPr>
          <w:rFonts w:ascii="GHEA Grapalat" w:hAnsi="GHEA Grapalat"/>
          <w:b/>
        </w:rPr>
      </w:pPr>
    </w:p>
    <w:p w14:paraId="483AED90" w14:textId="77777777" w:rsidR="001005B0" w:rsidRPr="00B138F3" w:rsidRDefault="001005B0" w:rsidP="00B46D58">
      <w:pPr>
        <w:widowControl w:val="0"/>
        <w:spacing w:after="160"/>
        <w:ind w:left="567" w:right="565"/>
        <w:jc w:val="center"/>
        <w:rPr>
          <w:rFonts w:ascii="GHEA Grapalat" w:hAnsi="GHEA Grapalat"/>
          <w:b/>
        </w:rPr>
      </w:pPr>
    </w:p>
    <w:p w14:paraId="17B8850E" w14:textId="77777777" w:rsidR="007723F7" w:rsidRPr="005F2C25" w:rsidRDefault="007723F7" w:rsidP="003D2FE2">
      <w:pPr>
        <w:widowControl w:val="0"/>
        <w:spacing w:after="160"/>
        <w:jc w:val="right"/>
        <w:rPr>
          <w:rFonts w:ascii="GHEA Grapalat" w:hAnsi="GHEA Grapalat"/>
          <w:i/>
          <w:sz w:val="22"/>
          <w:szCs w:val="22"/>
        </w:rPr>
      </w:pPr>
    </w:p>
    <w:p w14:paraId="1CD53877" w14:textId="77777777" w:rsidR="002849A6" w:rsidRPr="00305ED6"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32A91A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E3E08F"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2EC466B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3C835"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5A9162C2"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5E6BB"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425A1D68"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899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719DEC1A"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02A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502B49F3"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77921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2CE4538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C0DCD3"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4930FE8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664A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6FFAEA2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0D43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14EE759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F674E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7FD62372"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1EEE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0236A38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ADA54"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35E2D394"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D4CA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58A10A2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B999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5066121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10610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6EEE279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1EFE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23AE34C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0E92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14:paraId="54D0B3CE"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D2C3A9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33D7396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8ED6E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DB640D6"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2FECF"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2A1BC10F"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03E23254"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7B1793D" w14:textId="77777777" w:rsidR="002849A6" w:rsidRPr="00B138F3" w:rsidRDefault="002849A6" w:rsidP="002849A6">
            <w:pPr>
              <w:widowControl w:val="0"/>
              <w:spacing w:after="160"/>
              <w:rPr>
                <w:rFonts w:ascii="GHEA Grapalat" w:hAnsi="GHEA Grapalat" w:cs="Sylfaen"/>
              </w:rPr>
            </w:pPr>
          </w:p>
          <w:p w14:paraId="0E84DFE5"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1A8E19A7" w14:textId="77777777" w:rsidR="002849A6" w:rsidRPr="00B138F3" w:rsidRDefault="002849A6" w:rsidP="002849A6">
            <w:pPr>
              <w:widowControl w:val="0"/>
              <w:spacing w:after="160"/>
              <w:rPr>
                <w:rFonts w:ascii="GHEA Grapalat" w:hAnsi="GHEA Grapalat" w:cs="Sylfaen"/>
              </w:rPr>
            </w:pPr>
          </w:p>
          <w:p w14:paraId="587ADDC1"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7C9A16E4"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6D2A9B"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D0846DC"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935BDC" w14:textId="77777777" w:rsidR="002849A6" w:rsidRPr="00B138F3" w:rsidRDefault="002849A6" w:rsidP="002849A6">
            <w:pPr>
              <w:widowControl w:val="0"/>
              <w:spacing w:after="160"/>
              <w:rPr>
                <w:rFonts w:ascii="GHEA Grapalat" w:hAnsi="GHEA Grapalat" w:cs="Sylfaen"/>
              </w:rPr>
            </w:pPr>
          </w:p>
          <w:p w14:paraId="4D37DD2A"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732C70B7" w14:textId="77777777" w:rsidR="002849A6" w:rsidRPr="00B138F3" w:rsidRDefault="002849A6" w:rsidP="002849A6">
            <w:pPr>
              <w:widowControl w:val="0"/>
              <w:spacing w:after="160"/>
              <w:jc w:val="right"/>
              <w:rPr>
                <w:rFonts w:ascii="GHEA Grapalat" w:hAnsi="GHEA Grapalat" w:cs="Tahoma"/>
              </w:rPr>
            </w:pPr>
          </w:p>
          <w:p w14:paraId="0AED223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4646EDC0"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688E096"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05CA1BEB"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59DB414" w14:textId="77777777" w:rsidR="002849A6" w:rsidRPr="00B138F3" w:rsidRDefault="002849A6" w:rsidP="002849A6">
            <w:pPr>
              <w:widowControl w:val="0"/>
              <w:spacing w:after="160"/>
              <w:rPr>
                <w:rFonts w:ascii="GHEA Grapalat" w:hAnsi="GHEA Grapalat"/>
              </w:rPr>
            </w:pPr>
          </w:p>
          <w:p w14:paraId="7E123575"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B99D3AD"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75A4539" w14:textId="77777777" w:rsidR="002849A6" w:rsidRPr="00B138F3" w:rsidRDefault="002849A6" w:rsidP="002849A6">
            <w:pPr>
              <w:widowControl w:val="0"/>
              <w:spacing w:after="160"/>
              <w:rPr>
                <w:rFonts w:ascii="GHEA Grapalat" w:hAnsi="GHEA Grapalat" w:cs="Tahoma"/>
              </w:rPr>
            </w:pPr>
          </w:p>
          <w:p w14:paraId="5D1E9072"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8983F40"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3BF724A" w14:textId="77777777" w:rsidR="002849A6" w:rsidRPr="00B138F3" w:rsidRDefault="002849A6" w:rsidP="002849A6">
            <w:pPr>
              <w:widowControl w:val="0"/>
              <w:spacing w:after="160"/>
              <w:rPr>
                <w:rFonts w:ascii="GHEA Grapalat" w:hAnsi="GHEA Grapalat" w:cs="Tahoma"/>
              </w:rPr>
            </w:pPr>
          </w:p>
          <w:p w14:paraId="6290340F"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5129FF9C"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33FED8B" w14:textId="77777777" w:rsidR="002849A6" w:rsidRPr="00B138F3" w:rsidRDefault="002849A6" w:rsidP="002849A6">
            <w:pPr>
              <w:widowControl w:val="0"/>
              <w:spacing w:after="160"/>
              <w:rPr>
                <w:rFonts w:ascii="GHEA Grapalat" w:hAnsi="GHEA Grapalat" w:cs="Arial"/>
              </w:rPr>
            </w:pPr>
          </w:p>
        </w:tc>
      </w:tr>
      <w:tr w:rsidR="002849A6" w:rsidRPr="00B138F3" w14:paraId="694EB48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C1CB454"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43EF28D" w14:textId="77777777" w:rsidR="002849A6" w:rsidRPr="00B138F3" w:rsidRDefault="002849A6" w:rsidP="002849A6">
            <w:pPr>
              <w:widowControl w:val="0"/>
              <w:spacing w:after="160"/>
              <w:rPr>
                <w:rFonts w:ascii="GHEA Grapalat" w:hAnsi="GHEA Grapalat" w:cs="Sylfaen"/>
              </w:rPr>
            </w:pPr>
          </w:p>
          <w:p w14:paraId="0DEBE49E"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DAE2943"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D71BB19" w14:textId="77777777" w:rsidR="002849A6" w:rsidRPr="00B138F3" w:rsidRDefault="002849A6" w:rsidP="002849A6">
            <w:pPr>
              <w:widowControl w:val="0"/>
              <w:spacing w:after="160"/>
              <w:rPr>
                <w:rFonts w:ascii="GHEA Grapalat" w:hAnsi="GHEA Grapalat"/>
              </w:rPr>
            </w:pPr>
          </w:p>
          <w:p w14:paraId="5F2353B2"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B713362"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10CCE5E2" w14:textId="77777777" w:rsidR="00C3421C" w:rsidRPr="00B138F3" w:rsidRDefault="00C3421C" w:rsidP="00C3421C">
      <w:pPr>
        <w:widowControl w:val="0"/>
        <w:spacing w:after="160"/>
        <w:jc w:val="center"/>
        <w:rPr>
          <w:rFonts w:ascii="GHEA Grapalat" w:hAnsi="GHEA Grapalat" w:cs="Sylfaen"/>
        </w:rPr>
      </w:pPr>
    </w:p>
    <w:p w14:paraId="1F9BDA2F"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90DF0B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6D7E2A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8262E6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1E58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30B6C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E01B8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98DD05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07F0EB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563A22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A4F68D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375B0F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512915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45E13B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5011476"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F6C8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825C1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713C64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AA8F9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653B98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299B1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AB0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EE47D4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A6DC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3B8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9AFA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96C2C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F5C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D06E5C7"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CA9F8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FA33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E47B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C87DA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B4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934A83"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9E3FB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DE9F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05E7A6"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949E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65843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379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02B8AAB"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1739EF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5F8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492A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6F5FF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62EAC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1A74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8E129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0FFE7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6152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957ED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5D123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EF4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DEA5C2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DD7A5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C1E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2835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C94E68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CB0B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09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F29F3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77C87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05D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F117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13F5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980EF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BCC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822F7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7D46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C89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02DD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DE9B2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56EB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498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83913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C0FB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0E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EC4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EF057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92B8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053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5E549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843FF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6DB1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00BF2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B115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6EF2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906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032E1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AF95AE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212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3776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DAF8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26F70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6CD9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E6E4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DE1C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A37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2366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13B8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EBA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DA0ECF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05F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5C11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3CF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FF74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94880A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A76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C957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3716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05C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8FEC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6BF2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29F82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B6E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347AE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007D8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E6F2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FAF5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A32A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A812D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66A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375F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94C87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7F3BD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B8041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398BE1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F4D9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83FD0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345E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3BB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4DED4D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77B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114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B37A4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0AFC0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26F4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2478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2027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59BE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E5022"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3504D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8067E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EC84"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1BE85A7"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51A41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B56FD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87CECD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E76EE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D97BF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19BB6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AA7F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E08C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17315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70EA9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0DACF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748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5BD9B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5FF61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5EC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8CA0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80320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AF9811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B88EA8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E55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01E8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7353C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064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298A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FAF8555"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B9AE7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0B56F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49D2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9A11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7AC21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9D73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7289B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197C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DCA5C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8053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8DF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2424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97A7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EAB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F61E2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6F033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7FF69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F44E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2193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58D3E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A281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4901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CD96B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1B435E"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3DC1F21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25D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7A6F43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AF4B99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123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2BCA2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F7E967"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A8169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0C5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4471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B46D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F48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1954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C534A5"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69C56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C37D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3B2E7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1623C9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B55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DE51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FADA7A"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2E2F8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317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9B911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D25D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0683A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8B09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F5D46B"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4AE07B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B86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01D558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6734D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2442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DCE9A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FB8315" w14:textId="77777777" w:rsidR="00C3421C" w:rsidRPr="00B138F3" w:rsidRDefault="00C3421C" w:rsidP="003D2146">
            <w:pPr>
              <w:widowControl w:val="0"/>
              <w:spacing w:after="120"/>
              <w:jc w:val="center"/>
              <w:rPr>
                <w:rFonts w:ascii="GHEA Grapalat" w:hAnsi="GHEA Grapalat"/>
                <w:sz w:val="18"/>
                <w:szCs w:val="18"/>
              </w:rPr>
            </w:pPr>
          </w:p>
        </w:tc>
      </w:tr>
    </w:tbl>
    <w:p w14:paraId="20FFB90D" w14:textId="77777777" w:rsidR="001005B0" w:rsidRPr="00B138F3" w:rsidRDefault="001005B0" w:rsidP="00B46D58">
      <w:pPr>
        <w:widowControl w:val="0"/>
        <w:spacing w:after="160"/>
        <w:ind w:left="567" w:right="565"/>
        <w:jc w:val="center"/>
        <w:rPr>
          <w:rFonts w:ascii="GHEA Grapalat" w:hAnsi="GHEA Grapalat"/>
          <w:b/>
        </w:rPr>
      </w:pPr>
    </w:p>
    <w:p w14:paraId="0D6ADBCD" w14:textId="77777777" w:rsidR="001005B0" w:rsidRPr="00B138F3" w:rsidRDefault="001005B0" w:rsidP="00B46D58">
      <w:pPr>
        <w:widowControl w:val="0"/>
        <w:spacing w:after="160"/>
        <w:ind w:left="567" w:right="565"/>
        <w:jc w:val="center"/>
        <w:rPr>
          <w:rFonts w:ascii="GHEA Grapalat" w:hAnsi="GHEA Grapalat"/>
          <w:b/>
        </w:rPr>
      </w:pPr>
    </w:p>
    <w:p w14:paraId="577F042A" w14:textId="77777777" w:rsidR="001005B0" w:rsidRPr="00B138F3" w:rsidRDefault="001005B0" w:rsidP="00B46D58">
      <w:pPr>
        <w:widowControl w:val="0"/>
        <w:spacing w:after="160"/>
        <w:ind w:left="567" w:right="565"/>
        <w:jc w:val="center"/>
        <w:rPr>
          <w:rFonts w:ascii="GHEA Grapalat" w:hAnsi="GHEA Grapalat"/>
          <w:b/>
        </w:rPr>
      </w:pPr>
    </w:p>
    <w:p w14:paraId="3ECF9E0B" w14:textId="77777777" w:rsidR="001005B0" w:rsidRPr="00B138F3" w:rsidRDefault="001005B0" w:rsidP="00B46D58">
      <w:pPr>
        <w:widowControl w:val="0"/>
        <w:spacing w:after="160"/>
        <w:ind w:left="567" w:right="565"/>
        <w:jc w:val="center"/>
        <w:rPr>
          <w:rFonts w:ascii="GHEA Grapalat" w:hAnsi="GHEA Grapalat"/>
          <w:b/>
        </w:rPr>
      </w:pPr>
    </w:p>
    <w:p w14:paraId="3DEEDD38" w14:textId="77777777" w:rsidR="001005B0" w:rsidRPr="00B138F3" w:rsidRDefault="001005B0" w:rsidP="00B46D58">
      <w:pPr>
        <w:widowControl w:val="0"/>
        <w:spacing w:after="160"/>
        <w:ind w:left="567" w:right="565"/>
        <w:jc w:val="center"/>
        <w:rPr>
          <w:rFonts w:ascii="GHEA Grapalat" w:hAnsi="GHEA Grapalat"/>
          <w:b/>
        </w:rPr>
      </w:pPr>
    </w:p>
    <w:p w14:paraId="0FA9834A" w14:textId="77777777" w:rsidR="001005B0" w:rsidRPr="00B138F3" w:rsidRDefault="001005B0" w:rsidP="00B46D58">
      <w:pPr>
        <w:widowControl w:val="0"/>
        <w:spacing w:after="160"/>
        <w:ind w:left="567" w:right="565"/>
        <w:jc w:val="center"/>
        <w:rPr>
          <w:rFonts w:ascii="GHEA Grapalat" w:hAnsi="GHEA Grapalat"/>
          <w:b/>
        </w:rPr>
      </w:pPr>
    </w:p>
    <w:p w14:paraId="751E6E78" w14:textId="77777777" w:rsidR="00F331AD" w:rsidRPr="002A4554" w:rsidRDefault="00F331AD" w:rsidP="00235549">
      <w:pPr>
        <w:widowControl w:val="0"/>
        <w:spacing w:after="160"/>
        <w:ind w:firstLine="567"/>
        <w:jc w:val="right"/>
        <w:rPr>
          <w:rFonts w:ascii="GHEA Grapalat" w:hAnsi="GHEA Grapalat"/>
          <w:b/>
        </w:rPr>
      </w:pPr>
    </w:p>
    <w:p w14:paraId="2B80E177" w14:textId="77777777" w:rsidR="008D24C2" w:rsidRPr="00230D36" w:rsidRDefault="008D24C2" w:rsidP="00235549">
      <w:pPr>
        <w:widowControl w:val="0"/>
        <w:spacing w:after="160"/>
        <w:ind w:firstLine="567"/>
        <w:jc w:val="right"/>
        <w:rPr>
          <w:rFonts w:ascii="GHEA Grapalat" w:hAnsi="GHEA Grapalat"/>
          <w:b/>
        </w:rPr>
      </w:pPr>
    </w:p>
    <w:p w14:paraId="0A564D0E" w14:textId="77777777" w:rsidR="008D24C2" w:rsidRPr="00230D36" w:rsidRDefault="008D24C2" w:rsidP="00235549">
      <w:pPr>
        <w:widowControl w:val="0"/>
        <w:spacing w:after="160"/>
        <w:ind w:firstLine="567"/>
        <w:jc w:val="right"/>
        <w:rPr>
          <w:rFonts w:ascii="GHEA Grapalat" w:hAnsi="GHEA Grapalat"/>
          <w:b/>
        </w:rPr>
      </w:pPr>
    </w:p>
    <w:p w14:paraId="2BD6B5C1" w14:textId="77777777" w:rsidR="008D24C2" w:rsidRPr="00230D36" w:rsidRDefault="008D24C2" w:rsidP="00235549">
      <w:pPr>
        <w:widowControl w:val="0"/>
        <w:spacing w:after="160"/>
        <w:ind w:firstLine="567"/>
        <w:jc w:val="right"/>
        <w:rPr>
          <w:rFonts w:ascii="GHEA Grapalat" w:hAnsi="GHEA Grapalat"/>
          <w:b/>
        </w:rPr>
      </w:pPr>
    </w:p>
    <w:p w14:paraId="67077245" w14:textId="77777777" w:rsidR="008D24C2" w:rsidRPr="00230D36" w:rsidRDefault="008D24C2" w:rsidP="00235549">
      <w:pPr>
        <w:widowControl w:val="0"/>
        <w:spacing w:after="160"/>
        <w:ind w:firstLine="567"/>
        <w:jc w:val="right"/>
        <w:rPr>
          <w:rFonts w:ascii="GHEA Grapalat" w:hAnsi="GHEA Grapalat"/>
          <w:b/>
        </w:rPr>
      </w:pPr>
    </w:p>
    <w:p w14:paraId="23B7B402" w14:textId="77777777" w:rsidR="008D24C2" w:rsidRPr="00230D36" w:rsidRDefault="008D24C2" w:rsidP="00235549">
      <w:pPr>
        <w:widowControl w:val="0"/>
        <w:spacing w:after="160"/>
        <w:ind w:firstLine="567"/>
        <w:jc w:val="right"/>
        <w:rPr>
          <w:rFonts w:ascii="GHEA Grapalat" w:hAnsi="GHEA Grapalat"/>
          <w:b/>
        </w:rPr>
      </w:pPr>
    </w:p>
    <w:p w14:paraId="59817CA1" w14:textId="77777777" w:rsidR="008D24C2" w:rsidRPr="00230D36" w:rsidRDefault="008D24C2" w:rsidP="00235549">
      <w:pPr>
        <w:widowControl w:val="0"/>
        <w:spacing w:after="160"/>
        <w:ind w:firstLine="567"/>
        <w:jc w:val="right"/>
        <w:rPr>
          <w:rFonts w:ascii="GHEA Grapalat" w:hAnsi="GHEA Grapalat"/>
          <w:b/>
        </w:rPr>
      </w:pPr>
    </w:p>
    <w:p w14:paraId="57970667" w14:textId="77777777" w:rsidR="008D24C2" w:rsidRPr="00230D36" w:rsidRDefault="008D24C2" w:rsidP="00235549">
      <w:pPr>
        <w:widowControl w:val="0"/>
        <w:spacing w:after="160"/>
        <w:ind w:firstLine="567"/>
        <w:jc w:val="right"/>
        <w:rPr>
          <w:rFonts w:ascii="GHEA Grapalat" w:hAnsi="GHEA Grapalat"/>
          <w:b/>
        </w:rPr>
      </w:pPr>
    </w:p>
    <w:p w14:paraId="57DD760F" w14:textId="77777777" w:rsidR="008D24C2" w:rsidRPr="00230D36" w:rsidRDefault="008D24C2" w:rsidP="00235549">
      <w:pPr>
        <w:widowControl w:val="0"/>
        <w:spacing w:after="160"/>
        <w:ind w:firstLine="567"/>
        <w:jc w:val="right"/>
        <w:rPr>
          <w:rFonts w:ascii="GHEA Grapalat" w:hAnsi="GHEA Grapalat"/>
          <w:b/>
        </w:rPr>
      </w:pPr>
    </w:p>
    <w:p w14:paraId="6606F2B7" w14:textId="77777777" w:rsidR="008D24C2" w:rsidRPr="00230D36" w:rsidRDefault="008D24C2" w:rsidP="00235549">
      <w:pPr>
        <w:widowControl w:val="0"/>
        <w:spacing w:after="160"/>
        <w:ind w:firstLine="567"/>
        <w:jc w:val="right"/>
        <w:rPr>
          <w:rFonts w:ascii="GHEA Grapalat" w:hAnsi="GHEA Grapalat"/>
          <w:b/>
        </w:rPr>
      </w:pPr>
    </w:p>
    <w:p w14:paraId="339A4B72" w14:textId="77777777" w:rsidR="008D24C2" w:rsidRPr="00230D36" w:rsidRDefault="008D24C2" w:rsidP="00235549">
      <w:pPr>
        <w:widowControl w:val="0"/>
        <w:spacing w:after="160"/>
        <w:ind w:firstLine="567"/>
        <w:jc w:val="right"/>
        <w:rPr>
          <w:rFonts w:ascii="GHEA Grapalat" w:hAnsi="GHEA Grapalat"/>
          <w:b/>
        </w:rPr>
      </w:pPr>
    </w:p>
    <w:p w14:paraId="414D1CA5" w14:textId="77777777" w:rsidR="008D24C2" w:rsidRPr="00230D36" w:rsidRDefault="008D24C2" w:rsidP="00235549">
      <w:pPr>
        <w:widowControl w:val="0"/>
        <w:spacing w:after="160"/>
        <w:ind w:firstLine="567"/>
        <w:jc w:val="right"/>
        <w:rPr>
          <w:rFonts w:ascii="GHEA Grapalat" w:hAnsi="GHEA Grapalat"/>
          <w:b/>
        </w:rPr>
      </w:pPr>
    </w:p>
    <w:p w14:paraId="4650C3AD"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36FA69B" w14:textId="77777777"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94C1A">
        <w:rPr>
          <w:rFonts w:ascii="GHEA Grapalat" w:hAnsi="GHEA Grapalat"/>
          <w:i/>
          <w:lang w:val="af-ZA"/>
        </w:rPr>
        <w:t>ԱՐԶՆԻՀ-ԳՀԱՇՁԲ-2020-02</w:t>
      </w:r>
      <w:r w:rsidR="00894820">
        <w:rPr>
          <w:rFonts w:ascii="GHEA Grapalat" w:hAnsi="GHEA Grapalat"/>
          <w:i/>
          <w:lang w:val="af-ZA"/>
        </w:rPr>
        <w:t>/2</w:t>
      </w:r>
      <w:r w:rsidR="00B94C1A" w:rsidRPr="00FC055B">
        <w:rPr>
          <w:rFonts w:ascii="GHEA Grapalat" w:hAnsi="GHEA Grapalat"/>
          <w:i/>
          <w:lang w:val="af-ZA"/>
        </w:rPr>
        <w:t xml:space="preserve"> </w:t>
      </w:r>
      <w:r w:rsidR="00B94C1A">
        <w:rPr>
          <w:rFonts w:ascii="GHEA Grapalat" w:hAnsi="GHEA Grapalat"/>
          <w:i/>
          <w:lang w:val="hy-AM"/>
        </w:rPr>
        <w:t>Մ</w:t>
      </w:r>
      <w:r w:rsidR="00B94C1A" w:rsidRPr="00FC055B">
        <w:rPr>
          <w:rFonts w:ascii="GHEA Grapalat" w:hAnsi="GHEA Grapalat"/>
          <w:i/>
          <w:lang w:val="af-ZA"/>
        </w:rPr>
        <w:t>Ն</w:t>
      </w:r>
    </w:p>
    <w:p w14:paraId="0D574B39" w14:textId="77777777" w:rsidR="001005B0" w:rsidRPr="00B138F3" w:rsidRDefault="001005B0" w:rsidP="00B46D58">
      <w:pPr>
        <w:widowControl w:val="0"/>
        <w:spacing w:after="160"/>
        <w:ind w:left="567" w:right="565"/>
        <w:jc w:val="center"/>
        <w:rPr>
          <w:rFonts w:ascii="GHEA Grapalat" w:hAnsi="GHEA Grapalat"/>
          <w:b/>
        </w:rPr>
      </w:pPr>
    </w:p>
    <w:p w14:paraId="68ED850C"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B16182A"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9A9F84C" w14:textId="77777777" w:rsidR="001005B0" w:rsidRPr="00B138F3" w:rsidRDefault="001005B0" w:rsidP="00B46D58">
      <w:pPr>
        <w:widowControl w:val="0"/>
        <w:spacing w:after="160"/>
        <w:ind w:left="567" w:right="565"/>
        <w:jc w:val="center"/>
        <w:rPr>
          <w:rFonts w:ascii="GHEA Grapalat" w:hAnsi="GHEA Grapalat"/>
          <w:b/>
        </w:rPr>
      </w:pPr>
    </w:p>
    <w:p w14:paraId="28A74AF6"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34F3808E"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C97A278"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6040E275"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43C8EED"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243ED92"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2FDBAD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AF61B9A"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E8DDE0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8C835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6097B317"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6BE5751"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F288FB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21E891F"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87F26B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0FD9DD1"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C9C1227"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A7110A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E97A0C7" w14:textId="77777777" w:rsidR="005B3A59" w:rsidRPr="00FF0C97" w:rsidRDefault="005B3A59" w:rsidP="00EE62ED">
      <w:pPr>
        <w:pStyle w:val="NormalWeb"/>
        <w:shd w:val="clear" w:color="auto" w:fill="FFFFFF"/>
        <w:ind w:firstLine="374"/>
        <w:contextualSpacing/>
        <w:jc w:val="both"/>
        <w:rPr>
          <w:rFonts w:ascii="GHEA Grapalat" w:eastAsiaTheme="minorHAnsi" w:hAnsi="GHEA Grapalat" w:cstheme="minorBidi"/>
        </w:rPr>
      </w:pPr>
      <w:r w:rsidRPr="00FF0C97">
        <w:rPr>
          <w:rFonts w:ascii="GHEA Grapalat" w:eastAsiaTheme="minorHAnsi" w:hAnsi="GHEA Grapalat" w:cstheme="minorBidi"/>
        </w:rPr>
        <w:t>5. Гарантия действует со дня вступления в силу договора N_____________________</w:t>
      </w:r>
      <w:r w:rsidR="00C30BFB" w:rsidRPr="00FF0C97">
        <w:rPr>
          <w:rFonts w:ascii="GHEA Grapalat" w:eastAsiaTheme="minorHAnsi" w:hAnsi="GHEA Grapalat" w:cstheme="minorBidi"/>
        </w:rPr>
        <w:t xml:space="preserve"> </w:t>
      </w:r>
    </w:p>
    <w:p w14:paraId="29FFE1E6" w14:textId="77777777" w:rsidR="005B3A59" w:rsidRPr="00FF0C97" w:rsidRDefault="005B3A59" w:rsidP="007A2B76">
      <w:pPr>
        <w:pStyle w:val="NormalWeb"/>
        <w:shd w:val="clear" w:color="auto" w:fill="FFFFFF"/>
        <w:contextualSpacing/>
        <w:jc w:val="right"/>
        <w:rPr>
          <w:rFonts w:ascii="GHEA Grapalat" w:eastAsiaTheme="minorHAnsi" w:hAnsi="GHEA Grapalat" w:cstheme="minorBidi"/>
          <w:sz w:val="18"/>
          <w:szCs w:val="18"/>
        </w:rPr>
      </w:pPr>
      <w:r w:rsidRPr="00FF0C97">
        <w:rPr>
          <w:rFonts w:eastAsiaTheme="minorHAnsi" w:cstheme="minorBidi"/>
        </w:rPr>
        <w:t xml:space="preserve"> </w:t>
      </w:r>
      <w:r w:rsidRPr="00FF0C97">
        <w:rPr>
          <w:rFonts w:eastAsiaTheme="minorHAnsi" w:cstheme="minorBidi"/>
          <w:lang w:val="hy-AM"/>
        </w:rPr>
        <w:t xml:space="preserve"> </w:t>
      </w:r>
      <w:r w:rsidRPr="00FF0C97">
        <w:rPr>
          <w:rFonts w:ascii="GHEA Grapalat" w:eastAsiaTheme="minorHAnsi" w:hAnsi="GHEA Grapalat" w:cstheme="minorBidi"/>
          <w:sz w:val="18"/>
          <w:szCs w:val="18"/>
        </w:rPr>
        <w:t>номер заключаемого договара</w:t>
      </w:r>
    </w:p>
    <w:p w14:paraId="588A106A" w14:textId="77777777" w:rsidR="00EF4569" w:rsidRPr="00DC2360" w:rsidRDefault="007A2B76" w:rsidP="005B56BF">
      <w:pPr>
        <w:pStyle w:val="NormalWeb"/>
        <w:shd w:val="clear" w:color="auto" w:fill="FFFFFF"/>
        <w:contextualSpacing/>
        <w:jc w:val="both"/>
        <w:rPr>
          <w:rFonts w:ascii="GHEA Grapalat" w:eastAsiaTheme="minorHAnsi" w:hAnsi="GHEA Grapalat" w:cstheme="minorBidi"/>
        </w:rPr>
      </w:pPr>
      <w:r w:rsidRPr="00FF0C97">
        <w:rPr>
          <w:rFonts w:ascii="GHEA Grapalat" w:eastAsiaTheme="minorHAnsi" w:hAnsi="GHEA Grapalat" w:cstheme="minorBidi"/>
        </w:rPr>
        <w:t>заключенного между бенефициаром и приципалом</w:t>
      </w:r>
      <w:r w:rsidR="00AE7CCC" w:rsidRPr="00FF0C97">
        <w:rPr>
          <w:rFonts w:ascii="GHEA Grapalat" w:eastAsiaTheme="minorHAnsi" w:hAnsi="GHEA Grapalat" w:cstheme="minorBidi"/>
        </w:rPr>
        <w:t xml:space="preserve"> до двадцатого рабочего дня, следующего за </w:t>
      </w:r>
      <w:r w:rsidR="005B56BF" w:rsidRPr="00FF0C97">
        <w:rPr>
          <w:rFonts w:ascii="GHEA Grapalat" w:eastAsiaTheme="minorHAnsi" w:hAnsi="GHEA Grapalat" w:cstheme="minorBidi"/>
        </w:rPr>
        <w:t xml:space="preserve">последним днем </w:t>
      </w:r>
      <w:r w:rsidR="005B56BF" w:rsidRPr="00FF0C97">
        <w:rPr>
          <w:rFonts w:ascii="GHEA Grapalat" w:eastAsiaTheme="minorHAnsi" w:hAnsi="GHEA Grapalat" w:cstheme="minorBidi"/>
          <w:lang w:val="hy-AM"/>
        </w:rPr>
        <w:t xml:space="preserve">полного </w:t>
      </w:r>
      <w:r w:rsidR="005B56BF" w:rsidRPr="00FF0C97">
        <w:rPr>
          <w:rFonts w:ascii="GHEA Grapalat" w:eastAsiaTheme="minorHAnsi" w:hAnsi="GHEA Grapalat" w:cstheme="minorBidi"/>
        </w:rPr>
        <w:t>выполнения взятых приципалом</w:t>
      </w:r>
      <w:r w:rsidR="00B1092A" w:rsidRPr="00B1092A">
        <w:rPr>
          <w:rFonts w:ascii="GHEA Grapalat" w:eastAsiaTheme="minorHAnsi" w:hAnsi="GHEA Grapalat" w:cstheme="minorBidi"/>
        </w:rPr>
        <w:t xml:space="preserve"> </w:t>
      </w:r>
      <w:r w:rsidR="002D1535" w:rsidRPr="00B1092A">
        <w:rPr>
          <w:rFonts w:ascii="GHEA Grapalat" w:eastAsiaTheme="minorHAnsi" w:hAnsi="GHEA Grapalat" w:cstheme="minorBidi"/>
        </w:rPr>
        <w:t>на себя</w:t>
      </w:r>
      <w:r w:rsidR="002D1535" w:rsidRPr="00FF0C97">
        <w:rPr>
          <w:rFonts w:ascii="GHEA Grapalat" w:eastAsiaTheme="minorHAnsi" w:hAnsi="GHEA Grapalat" w:cstheme="minorBidi"/>
        </w:rPr>
        <w:t xml:space="preserve"> </w:t>
      </w:r>
      <w:r w:rsidR="005B56BF" w:rsidRPr="00FF0C97">
        <w:rPr>
          <w:rFonts w:ascii="GHEA Grapalat" w:eastAsiaTheme="minorHAnsi" w:hAnsi="GHEA Grapalat" w:cstheme="minorBidi"/>
        </w:rPr>
        <w:t>обязательств, включительно.</w:t>
      </w:r>
    </w:p>
    <w:p w14:paraId="43A4A6DF" w14:textId="77777777"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14:paraId="1EA2963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E69E10C"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EB691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82C82FB"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EA9C447" w14:textId="77777777"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14:paraId="01DBC39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C468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15BC4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895F55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BF1330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3EED5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C23977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C75A17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7C137A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A80526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7E5889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BB4EC0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CFC21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B5544B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13A1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D8351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1C9CC3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AB7DE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F098B09"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C27D81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9A0C6E" w14:textId="77777777" w:rsidR="00F331AD" w:rsidRPr="002A4554" w:rsidRDefault="00F331AD" w:rsidP="000A214C">
      <w:pPr>
        <w:widowControl w:val="0"/>
        <w:spacing w:after="160"/>
        <w:jc w:val="right"/>
        <w:rPr>
          <w:rFonts w:ascii="GHEA Grapalat" w:hAnsi="GHEA Grapalat"/>
          <w:i/>
        </w:rPr>
      </w:pPr>
    </w:p>
    <w:p w14:paraId="23DB872B" w14:textId="77777777" w:rsidR="00F331AD" w:rsidRPr="002A4554" w:rsidRDefault="00F331AD" w:rsidP="000A214C">
      <w:pPr>
        <w:widowControl w:val="0"/>
        <w:spacing w:after="160"/>
        <w:jc w:val="right"/>
        <w:rPr>
          <w:rFonts w:ascii="GHEA Grapalat" w:hAnsi="GHEA Grapalat"/>
          <w:i/>
        </w:rPr>
      </w:pPr>
    </w:p>
    <w:p w14:paraId="37DD40BB" w14:textId="77777777" w:rsidR="00F331AD" w:rsidRPr="002A4554" w:rsidRDefault="00F331AD" w:rsidP="000A214C">
      <w:pPr>
        <w:widowControl w:val="0"/>
        <w:spacing w:after="160"/>
        <w:jc w:val="right"/>
        <w:rPr>
          <w:rFonts w:ascii="GHEA Grapalat" w:hAnsi="GHEA Grapalat"/>
          <w:i/>
        </w:rPr>
      </w:pPr>
    </w:p>
    <w:p w14:paraId="3E09240B" w14:textId="77777777" w:rsidR="00F331AD" w:rsidRPr="002A4554" w:rsidRDefault="00F331AD" w:rsidP="000A214C">
      <w:pPr>
        <w:widowControl w:val="0"/>
        <w:spacing w:after="160"/>
        <w:jc w:val="right"/>
        <w:rPr>
          <w:rFonts w:ascii="GHEA Grapalat" w:hAnsi="GHEA Grapalat"/>
          <w:i/>
        </w:rPr>
      </w:pPr>
    </w:p>
    <w:p w14:paraId="7FB8993A" w14:textId="77777777" w:rsidR="00F331AD" w:rsidRPr="002A4554" w:rsidRDefault="00F331AD" w:rsidP="000A214C">
      <w:pPr>
        <w:widowControl w:val="0"/>
        <w:spacing w:after="160"/>
        <w:jc w:val="right"/>
        <w:rPr>
          <w:rFonts w:ascii="GHEA Grapalat" w:hAnsi="GHEA Grapalat"/>
          <w:i/>
        </w:rPr>
      </w:pPr>
    </w:p>
    <w:p w14:paraId="67DB411A" w14:textId="77777777" w:rsidR="00F331AD" w:rsidRPr="002A4554" w:rsidRDefault="00F331AD" w:rsidP="000A214C">
      <w:pPr>
        <w:widowControl w:val="0"/>
        <w:spacing w:after="160"/>
        <w:jc w:val="right"/>
        <w:rPr>
          <w:rFonts w:ascii="GHEA Grapalat" w:hAnsi="GHEA Grapalat"/>
          <w:i/>
        </w:rPr>
      </w:pPr>
    </w:p>
    <w:p w14:paraId="615D662C" w14:textId="77777777" w:rsidR="00F331AD" w:rsidRPr="002A4554" w:rsidRDefault="00F331AD" w:rsidP="000A214C">
      <w:pPr>
        <w:widowControl w:val="0"/>
        <w:spacing w:after="160"/>
        <w:jc w:val="right"/>
        <w:rPr>
          <w:rFonts w:ascii="GHEA Grapalat" w:hAnsi="GHEA Grapalat"/>
          <w:i/>
        </w:rPr>
      </w:pPr>
    </w:p>
    <w:p w14:paraId="57259D1F" w14:textId="77777777" w:rsidR="00D24392" w:rsidRPr="005F2C25" w:rsidRDefault="00D24392" w:rsidP="000A214C">
      <w:pPr>
        <w:widowControl w:val="0"/>
        <w:spacing w:after="160"/>
        <w:jc w:val="right"/>
        <w:rPr>
          <w:rFonts w:ascii="GHEA Grapalat" w:hAnsi="GHEA Grapalat"/>
          <w:i/>
        </w:rPr>
      </w:pPr>
    </w:p>
    <w:p w14:paraId="590980C2" w14:textId="77777777" w:rsidR="00D24392" w:rsidRPr="005F2C25" w:rsidRDefault="00D24392" w:rsidP="000A214C">
      <w:pPr>
        <w:widowControl w:val="0"/>
        <w:spacing w:after="160"/>
        <w:jc w:val="right"/>
        <w:rPr>
          <w:rFonts w:ascii="GHEA Grapalat" w:hAnsi="GHEA Grapalat"/>
          <w:i/>
        </w:rPr>
      </w:pPr>
    </w:p>
    <w:p w14:paraId="5C9D6BCA" w14:textId="77777777" w:rsidR="000A214C" w:rsidRPr="00305ED6" w:rsidRDefault="00E0774E" w:rsidP="00632AC2">
      <w:pPr>
        <w:widowControl w:val="0"/>
        <w:spacing w:after="160"/>
        <w:rPr>
          <w:rFonts w:ascii="GHEA Grapalat" w:hAnsi="GHEA Grapalat"/>
        </w:rPr>
      </w:pPr>
      <w:r w:rsidRPr="00305ED6">
        <w:rPr>
          <w:rFonts w:ascii="GHEA Grapalat" w:hAnsi="GHEA Grapalat"/>
        </w:rPr>
        <w:t xml:space="preserve"> </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27E8803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D1201"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FA8703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C6FC4"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3B82B14"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E6E3A5"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D14B286"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5954B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24ECC6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18CA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4329E3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5239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E36F2C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ED49D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1E6D8D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DB50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72852A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956E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EE6A33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7D65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2C266C1"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1160F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BE72B9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ECF7B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5B1703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1694D"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1932DC0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B8FA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83CBF7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0A52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ACC31E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AA44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76DC17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307C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A9A883B"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8A4F01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8552E22"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900E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9C99812"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7A45F"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18BAEC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5DBAFED"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7F8D238" w14:textId="77777777" w:rsidR="00BE2572" w:rsidRPr="00B138F3" w:rsidRDefault="00BE2572" w:rsidP="002849A6">
            <w:pPr>
              <w:widowControl w:val="0"/>
              <w:spacing w:after="160"/>
              <w:rPr>
                <w:rFonts w:ascii="GHEA Grapalat" w:hAnsi="GHEA Grapalat" w:cs="Sylfaen"/>
              </w:rPr>
            </w:pPr>
          </w:p>
          <w:p w14:paraId="0FA56DE3"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58755223" w14:textId="77777777" w:rsidR="00BE2572" w:rsidRPr="00B138F3" w:rsidRDefault="00BE2572" w:rsidP="002849A6">
            <w:pPr>
              <w:widowControl w:val="0"/>
              <w:spacing w:after="160"/>
              <w:rPr>
                <w:rFonts w:ascii="GHEA Grapalat" w:hAnsi="GHEA Grapalat" w:cs="Sylfaen"/>
              </w:rPr>
            </w:pPr>
          </w:p>
          <w:p w14:paraId="27DCFD28"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3E8A558" w14:textId="77777777" w:rsidR="00BE2572" w:rsidRPr="00B138F3" w:rsidRDefault="00BE2572" w:rsidP="002849A6">
            <w:pPr>
              <w:widowControl w:val="0"/>
              <w:spacing w:after="160"/>
              <w:rPr>
                <w:rFonts w:ascii="GHEA Grapalat" w:hAnsi="GHEA Grapalat" w:cs="Sylfaen"/>
              </w:rPr>
            </w:pPr>
          </w:p>
          <w:p w14:paraId="6F1C1B8D"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459D05C"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49B0EB3"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B8FA21F" w14:textId="77777777" w:rsidR="00BE2572" w:rsidRPr="00B138F3" w:rsidRDefault="00BE2572" w:rsidP="002849A6">
            <w:pPr>
              <w:widowControl w:val="0"/>
              <w:spacing w:after="160"/>
              <w:rPr>
                <w:rFonts w:ascii="GHEA Grapalat" w:hAnsi="GHEA Grapalat" w:cs="Sylfaen"/>
              </w:rPr>
            </w:pPr>
          </w:p>
          <w:p w14:paraId="004B68D7"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801B108" w14:textId="77777777" w:rsidR="00BE2572" w:rsidRPr="00B138F3" w:rsidRDefault="00BE2572" w:rsidP="002849A6">
            <w:pPr>
              <w:widowControl w:val="0"/>
              <w:spacing w:after="160"/>
              <w:jc w:val="right"/>
              <w:rPr>
                <w:rFonts w:ascii="GHEA Grapalat" w:hAnsi="GHEA Grapalat" w:cs="Tahoma"/>
              </w:rPr>
            </w:pPr>
          </w:p>
          <w:p w14:paraId="23F17134"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00908BF8" w14:textId="77777777" w:rsidR="00BE2572" w:rsidRPr="00B138F3" w:rsidRDefault="00BE2572" w:rsidP="002849A6">
            <w:pPr>
              <w:widowControl w:val="0"/>
              <w:spacing w:after="160"/>
              <w:rPr>
                <w:rFonts w:ascii="GHEA Grapalat" w:hAnsi="GHEA Grapalat" w:cs="Sylfaen"/>
              </w:rPr>
            </w:pPr>
          </w:p>
          <w:p w14:paraId="445665C9"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DE7EB7B"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6BDF186"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FE76F9A" w14:textId="77777777" w:rsidR="00BE2572" w:rsidRPr="00B138F3" w:rsidRDefault="00BE2572" w:rsidP="002849A6">
            <w:pPr>
              <w:widowControl w:val="0"/>
              <w:spacing w:after="160"/>
              <w:rPr>
                <w:rFonts w:ascii="GHEA Grapalat" w:hAnsi="GHEA Grapalat"/>
              </w:rPr>
            </w:pPr>
          </w:p>
          <w:p w14:paraId="4CB1638D"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4C44F4AF"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C6BBCF6" w14:textId="77777777" w:rsidR="00BE2572" w:rsidRPr="00B138F3" w:rsidRDefault="00BE2572" w:rsidP="002849A6">
            <w:pPr>
              <w:widowControl w:val="0"/>
              <w:spacing w:after="160"/>
              <w:rPr>
                <w:rFonts w:ascii="GHEA Grapalat" w:hAnsi="GHEA Grapalat" w:cs="Tahoma"/>
              </w:rPr>
            </w:pPr>
          </w:p>
          <w:p w14:paraId="1C3CE59D"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416D02"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3FFCFAD" w14:textId="77777777" w:rsidR="00BE2572" w:rsidRPr="00B138F3" w:rsidRDefault="00BE2572" w:rsidP="002849A6">
            <w:pPr>
              <w:widowControl w:val="0"/>
              <w:spacing w:after="160"/>
              <w:rPr>
                <w:rFonts w:ascii="GHEA Grapalat" w:hAnsi="GHEA Grapalat" w:cs="Tahoma"/>
              </w:rPr>
            </w:pPr>
          </w:p>
          <w:p w14:paraId="17CEF38C"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961F136"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D6F9D07" w14:textId="77777777" w:rsidR="00BE2572" w:rsidRPr="00B138F3" w:rsidRDefault="00BE2572" w:rsidP="002849A6">
            <w:pPr>
              <w:widowControl w:val="0"/>
              <w:spacing w:after="160"/>
              <w:rPr>
                <w:rFonts w:ascii="GHEA Grapalat" w:hAnsi="GHEA Grapalat" w:cs="Arial"/>
              </w:rPr>
            </w:pPr>
          </w:p>
        </w:tc>
      </w:tr>
      <w:tr w:rsidR="00B138F3" w:rsidRPr="00B138F3" w14:paraId="7573744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4541DB00"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7B58A8" w14:textId="77777777" w:rsidR="00BE2572" w:rsidRPr="00B138F3" w:rsidRDefault="00BE2572" w:rsidP="002849A6">
            <w:pPr>
              <w:widowControl w:val="0"/>
              <w:spacing w:after="160"/>
              <w:rPr>
                <w:rFonts w:ascii="GHEA Grapalat" w:hAnsi="GHEA Grapalat" w:cs="Sylfaen"/>
              </w:rPr>
            </w:pPr>
          </w:p>
          <w:p w14:paraId="3904EDB6"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20404D"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94F9401" w14:textId="77777777" w:rsidR="00BE2572" w:rsidRPr="00B138F3" w:rsidRDefault="00BE2572" w:rsidP="002849A6">
            <w:pPr>
              <w:widowControl w:val="0"/>
              <w:spacing w:after="160"/>
              <w:rPr>
                <w:rFonts w:ascii="GHEA Grapalat" w:hAnsi="GHEA Grapalat"/>
              </w:rPr>
            </w:pPr>
          </w:p>
          <w:p w14:paraId="6CEDAF85"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93FD407" w14:textId="77777777" w:rsidR="00BE2572" w:rsidRPr="00B138F3" w:rsidRDefault="00BE2572" w:rsidP="00BE2572">
      <w:pPr>
        <w:widowControl w:val="0"/>
        <w:spacing w:after="160"/>
        <w:jc w:val="center"/>
        <w:rPr>
          <w:rFonts w:ascii="GHEA Grapalat" w:hAnsi="GHEA Grapalat" w:cs="Sylfaen"/>
        </w:rPr>
      </w:pPr>
    </w:p>
    <w:p w14:paraId="50B5F878"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009EAF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787B14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BBFC49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845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1871FF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E1760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F79F90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5547A8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ECA0B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4DDB3D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491D8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7FE25B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BF9084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798500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4C5A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0069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78A988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0AC85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B576B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A0CCE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204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A2C1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E6A7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16B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2802B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27046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344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D702020"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18D69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3B9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81D9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6F412E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B4F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208723A"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912DA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4ED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EC54C2"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27C55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A6737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51C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996E467"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CC53F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1E3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2347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D838A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BF8B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BDF3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62D8A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C2183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C07E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FBF237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FBA79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8EA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8FFE3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BF4B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C7E6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D8DF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1F09E7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3569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982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7E30FB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CDFFC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EA2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D4D8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82D5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C821D1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A5E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D90A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7995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840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B846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E72FD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ADD5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1F2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DEDD78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7243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4E0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845E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30D0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802C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333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3F8FA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A4013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EC6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63A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249BF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5F62FC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F2F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633AD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7A4E9A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A412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6364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91501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189B1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344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CC7FF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B314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58C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5DE4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0968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216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82BA3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D3098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91C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B5E4D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A18E4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E4F0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05B9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2B375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9BE19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81C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6F5A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BE63C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EC2712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1BB7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E6567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533E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231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515A0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F6D1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B67FA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BB0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830BA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06FEA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7BE3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CB4F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51D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C02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19D4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082D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1F3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795F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98A76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D7CA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E8205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D18B7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AE4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262F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002AC4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6F622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5A819D"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32B5F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1FC31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63AA7"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6D51C2B"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8A66F1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FFCA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DE85B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0AA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DAE16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AA9EF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E81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99BC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E8EC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EBD44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5CB5D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CE5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DB77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9957A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F9C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955E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54E9DC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640819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B6947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28D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99C75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4807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C17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21BE7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3947015"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09C95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2330C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5AF67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FE4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83ACE3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05AA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D56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2655A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5457B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B5A2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0A1C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5BAA8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D2CD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2614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DF66C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A5B7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D7A37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328C2E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75E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C5FD8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107E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63A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8C6F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966836"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502E51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E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FACA8F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DDABC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7BCA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1C80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7EA813"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2F580A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1AF3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401264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B2653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C89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DEE8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09D05D5"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3CE3E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4D9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1FB65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CA2B04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230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40DE1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9C073A"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F48EC6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32F7D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5BE5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70EE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768B6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2092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9AF8D5"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209CBA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304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7FA8D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18E6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D39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6CEFD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3A8212" w14:textId="77777777" w:rsidR="00BE2572" w:rsidRPr="00B138F3" w:rsidRDefault="00BE2572" w:rsidP="003D2146">
            <w:pPr>
              <w:widowControl w:val="0"/>
              <w:spacing w:after="120"/>
              <w:jc w:val="center"/>
              <w:rPr>
                <w:rFonts w:ascii="GHEA Grapalat" w:hAnsi="GHEA Grapalat"/>
                <w:sz w:val="18"/>
                <w:szCs w:val="18"/>
              </w:rPr>
            </w:pPr>
          </w:p>
        </w:tc>
      </w:tr>
    </w:tbl>
    <w:p w14:paraId="37A75D9A" w14:textId="77777777" w:rsidR="00BE2572" w:rsidRPr="00B138F3" w:rsidRDefault="00BE2572" w:rsidP="00BE2572">
      <w:pPr>
        <w:widowControl w:val="0"/>
        <w:spacing w:after="160"/>
        <w:ind w:left="567" w:right="565"/>
        <w:jc w:val="center"/>
        <w:rPr>
          <w:rFonts w:ascii="GHEA Grapalat" w:hAnsi="GHEA Grapalat"/>
          <w:b/>
        </w:rPr>
      </w:pPr>
    </w:p>
    <w:p w14:paraId="2ABEBD88" w14:textId="77777777" w:rsidR="00BE2572" w:rsidRPr="00B138F3" w:rsidRDefault="00BE2572" w:rsidP="00BE2572">
      <w:pPr>
        <w:widowControl w:val="0"/>
        <w:spacing w:after="160"/>
        <w:ind w:left="567" w:right="565"/>
        <w:jc w:val="center"/>
        <w:rPr>
          <w:rFonts w:ascii="GHEA Grapalat" w:hAnsi="GHEA Grapalat"/>
          <w:b/>
        </w:rPr>
      </w:pPr>
    </w:p>
    <w:p w14:paraId="7279C30D" w14:textId="77777777" w:rsidR="00BE2572" w:rsidRPr="00B138F3" w:rsidRDefault="00BE2572" w:rsidP="00BE2572">
      <w:pPr>
        <w:widowControl w:val="0"/>
        <w:spacing w:after="160"/>
        <w:ind w:left="567" w:right="565"/>
        <w:jc w:val="center"/>
        <w:rPr>
          <w:rFonts w:ascii="GHEA Grapalat" w:hAnsi="GHEA Grapalat"/>
          <w:b/>
        </w:rPr>
      </w:pPr>
    </w:p>
    <w:p w14:paraId="443CAFDA" w14:textId="77777777" w:rsidR="00BE2572" w:rsidRPr="00B138F3" w:rsidRDefault="00BE2572" w:rsidP="00BE2572">
      <w:pPr>
        <w:widowControl w:val="0"/>
        <w:spacing w:after="160"/>
        <w:ind w:left="567" w:right="565"/>
        <w:jc w:val="center"/>
        <w:rPr>
          <w:rFonts w:ascii="GHEA Grapalat" w:hAnsi="GHEA Grapalat"/>
          <w:b/>
        </w:rPr>
      </w:pPr>
    </w:p>
    <w:p w14:paraId="673307D9" w14:textId="77777777" w:rsidR="00BE2572" w:rsidRPr="00B138F3" w:rsidRDefault="00BE2572" w:rsidP="00BE2572">
      <w:pPr>
        <w:widowControl w:val="0"/>
        <w:spacing w:after="160"/>
        <w:ind w:left="567" w:right="565"/>
        <w:jc w:val="center"/>
        <w:rPr>
          <w:rFonts w:ascii="GHEA Grapalat" w:hAnsi="GHEA Grapalat"/>
          <w:b/>
        </w:rPr>
      </w:pPr>
    </w:p>
    <w:p w14:paraId="2BC0FEE1" w14:textId="77777777" w:rsidR="00BE2572" w:rsidRPr="00B138F3" w:rsidRDefault="00BE2572" w:rsidP="00BE2572">
      <w:pPr>
        <w:widowControl w:val="0"/>
        <w:spacing w:after="160"/>
        <w:ind w:left="567" w:right="565"/>
        <w:jc w:val="center"/>
        <w:rPr>
          <w:rFonts w:ascii="GHEA Grapalat" w:hAnsi="GHEA Grapalat"/>
          <w:b/>
        </w:rPr>
      </w:pPr>
    </w:p>
    <w:p w14:paraId="25FEB88F" w14:textId="77777777" w:rsidR="00BE2572" w:rsidRPr="00B138F3" w:rsidRDefault="00BE2572" w:rsidP="00BE2572">
      <w:pPr>
        <w:widowControl w:val="0"/>
        <w:spacing w:after="160"/>
        <w:ind w:left="567" w:right="565"/>
        <w:jc w:val="center"/>
        <w:rPr>
          <w:rFonts w:ascii="GHEA Grapalat" w:hAnsi="GHEA Grapalat"/>
          <w:b/>
        </w:rPr>
      </w:pPr>
    </w:p>
    <w:p w14:paraId="37FB0FFB" w14:textId="77777777" w:rsidR="00BE2572" w:rsidRPr="00B138F3" w:rsidRDefault="00BE2572" w:rsidP="00BE2572">
      <w:pPr>
        <w:widowControl w:val="0"/>
        <w:spacing w:after="160"/>
        <w:ind w:left="567" w:right="565"/>
        <w:jc w:val="center"/>
        <w:rPr>
          <w:rFonts w:ascii="GHEA Grapalat" w:hAnsi="GHEA Grapalat"/>
          <w:b/>
        </w:rPr>
      </w:pPr>
    </w:p>
    <w:p w14:paraId="35A0D558" w14:textId="77777777" w:rsidR="00BE2572" w:rsidRPr="00B138F3" w:rsidRDefault="00BE2572" w:rsidP="00BE2572">
      <w:pPr>
        <w:widowControl w:val="0"/>
        <w:spacing w:after="160"/>
        <w:ind w:left="567" w:right="565"/>
        <w:jc w:val="center"/>
        <w:rPr>
          <w:rFonts w:ascii="GHEA Grapalat" w:hAnsi="GHEA Grapalat"/>
          <w:b/>
        </w:rPr>
      </w:pPr>
    </w:p>
    <w:p w14:paraId="76255D8B" w14:textId="77777777" w:rsidR="00BE2572" w:rsidRPr="00B138F3" w:rsidRDefault="00BE2572" w:rsidP="00BE2572">
      <w:pPr>
        <w:widowControl w:val="0"/>
        <w:spacing w:after="160"/>
        <w:ind w:left="567" w:right="565"/>
        <w:jc w:val="center"/>
        <w:rPr>
          <w:rFonts w:ascii="GHEA Grapalat" w:hAnsi="GHEA Grapalat"/>
          <w:b/>
        </w:rPr>
      </w:pPr>
    </w:p>
    <w:p w14:paraId="12828FC4"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5D205D4" w14:textId="77777777" w:rsidR="001005B0" w:rsidRPr="00B138F3" w:rsidRDefault="001005B0" w:rsidP="00B46D58">
      <w:pPr>
        <w:widowControl w:val="0"/>
        <w:spacing w:after="160"/>
        <w:ind w:left="567" w:right="565"/>
        <w:jc w:val="center"/>
        <w:rPr>
          <w:rFonts w:ascii="GHEA Grapalat" w:hAnsi="GHEA Grapalat"/>
          <w:b/>
        </w:rPr>
      </w:pPr>
    </w:p>
    <w:p w14:paraId="553675A0" w14:textId="77777777" w:rsidR="00BB28C8" w:rsidRDefault="00BB28C8" w:rsidP="00BB28C8">
      <w:pPr>
        <w:rPr>
          <w:rFonts w:ascii="GHEA Grapalat" w:hAnsi="GHEA Grapalat" w:cs="Sylfaen"/>
        </w:rPr>
      </w:pPr>
    </w:p>
    <w:p w14:paraId="254B4C46"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p>
    <w:p w14:paraId="54B9E867"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E0774E">
        <w:rPr>
          <w:rFonts w:ascii="GHEA Grapalat" w:hAnsi="GHEA Grapalat"/>
          <w:i/>
          <w:lang w:val="af-ZA"/>
        </w:rPr>
        <w:t>ԱՐԶՆԻՀ-ԳՀԱՇՁԲ-2020-02</w:t>
      </w:r>
      <w:r w:rsidR="00795028">
        <w:rPr>
          <w:rFonts w:ascii="GHEA Grapalat" w:hAnsi="GHEA Grapalat"/>
          <w:i/>
          <w:lang w:val="af-ZA"/>
        </w:rPr>
        <w:t>/</w:t>
      </w:r>
      <w:r w:rsidR="00894820">
        <w:rPr>
          <w:rFonts w:ascii="GHEA Grapalat" w:hAnsi="GHEA Grapalat"/>
          <w:i/>
          <w:lang w:val="af-ZA"/>
        </w:rPr>
        <w:t>2</w:t>
      </w:r>
      <w:r w:rsidR="00E0774E" w:rsidRPr="00FC055B">
        <w:rPr>
          <w:rFonts w:ascii="GHEA Grapalat" w:hAnsi="GHEA Grapalat"/>
          <w:i/>
          <w:lang w:val="af-ZA"/>
        </w:rPr>
        <w:t xml:space="preserve"> </w:t>
      </w:r>
      <w:r w:rsidR="00E0774E">
        <w:rPr>
          <w:rFonts w:ascii="GHEA Grapalat" w:hAnsi="GHEA Grapalat"/>
          <w:i/>
          <w:lang w:val="hy-AM"/>
        </w:rPr>
        <w:t>Մ</w:t>
      </w:r>
      <w:r w:rsidR="00E0774E" w:rsidRPr="00FC055B">
        <w:rPr>
          <w:rFonts w:ascii="GHEA Grapalat" w:hAnsi="GHEA Grapalat"/>
          <w:i/>
          <w:lang w:val="af-ZA"/>
        </w:rPr>
        <w:t>Ն</w:t>
      </w:r>
    </w:p>
    <w:p w14:paraId="7B15A27D"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080784E8"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2382768C"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2FBC0397" w14:textId="77777777" w:rsidTr="003D2146">
        <w:tc>
          <w:tcPr>
            <w:tcW w:w="4503" w:type="dxa"/>
          </w:tcPr>
          <w:p w14:paraId="5F0AB086"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822F273"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5AE27B37" w14:textId="77777777" w:rsidR="00BB28C8" w:rsidRPr="009F3DC7" w:rsidRDefault="00BB28C8" w:rsidP="00BB28C8">
      <w:pPr>
        <w:widowControl w:val="0"/>
        <w:spacing w:after="160" w:line="360" w:lineRule="auto"/>
        <w:ind w:firstLine="567"/>
        <w:jc w:val="both"/>
        <w:rPr>
          <w:rFonts w:ascii="GHEA Grapalat" w:hAnsi="GHEA Grapalat"/>
        </w:rPr>
      </w:pPr>
    </w:p>
    <w:p w14:paraId="3D9DD222"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A93446E" w14:textId="77777777" w:rsidR="00BB28C8" w:rsidRPr="009F3DC7" w:rsidRDefault="00BB28C8" w:rsidP="00BB28C8">
      <w:pPr>
        <w:widowControl w:val="0"/>
        <w:spacing w:after="160" w:line="360" w:lineRule="auto"/>
        <w:ind w:firstLine="567"/>
        <w:jc w:val="both"/>
        <w:rPr>
          <w:rFonts w:ascii="GHEA Grapalat" w:hAnsi="GHEA Grapalat"/>
          <w:b/>
        </w:rPr>
      </w:pPr>
    </w:p>
    <w:p w14:paraId="2EB52740"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76AF7C51"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454126DD"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6F7CB470"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1E2329D2"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46081DF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w:t>
      </w:r>
      <w:r w:rsidRPr="009F3DC7">
        <w:rPr>
          <w:rFonts w:ascii="GHEA Grapalat" w:hAnsi="GHEA Grapalat"/>
        </w:rPr>
        <w:lastRenderedPageBreak/>
        <w:t xml:space="preserve">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14:paraId="4071EA1D"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6D2F3785"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4771D31D"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74BCEBA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0EA969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145406B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7692ABB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14:paraId="73D17FE3"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47241888"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4ECDF6FE"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E894317"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2DFBAE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5C10DDF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E204E9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w:t>
      </w:r>
      <w:r w:rsidRPr="009F3DC7">
        <w:rPr>
          <w:rFonts w:ascii="GHEA Grapalat" w:hAnsi="GHEA Grapalat"/>
        </w:rPr>
        <w:lastRenderedPageBreak/>
        <w:t>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87392A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4CDF96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CE6552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2B5DF73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4EE0B87D"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1E127B4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460F89B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5D23EDA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661F3C4" w14:textId="77777777" w:rsidR="00BB28C8" w:rsidRDefault="00BB28C8" w:rsidP="00BB28C8">
      <w:pPr>
        <w:rPr>
          <w:rFonts w:ascii="GHEA Grapalat" w:hAnsi="GHEA Grapalat"/>
          <w:b/>
        </w:rPr>
      </w:pPr>
      <w:r>
        <w:rPr>
          <w:rFonts w:ascii="GHEA Grapalat" w:hAnsi="GHEA Grapalat"/>
          <w:b/>
        </w:rPr>
        <w:br w:type="page"/>
      </w:r>
    </w:p>
    <w:p w14:paraId="36D191F3"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20D8F8C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ECC106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59D344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AEB55DE"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14A09D3"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067D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5BC863C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1A986EA"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4FA997DF"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E0774E" w:rsidRPr="00E0774E">
        <w:rPr>
          <w:rFonts w:ascii="GHEA Grapalat" w:hAnsi="GHEA Grapalat"/>
        </w:rPr>
        <w:t>30</w:t>
      </w:r>
      <w:r w:rsidRPr="009F3DC7">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14:paraId="38343030"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452963AD"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5FE1AD3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6FBE770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78EA6C1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442838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16BBC6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CAD9B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6B2B268B"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6"/>
        <w:t>26</w:t>
      </w:r>
      <w:r w:rsidRPr="009F3DC7">
        <w:rPr>
          <w:rFonts w:ascii="GHEA Grapalat" w:hAnsi="GHEA Grapalat"/>
        </w:rPr>
        <w:t>.</w:t>
      </w:r>
    </w:p>
    <w:p w14:paraId="71729954"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7"/>
        <w:t>27</w:t>
      </w:r>
      <w:r w:rsidRPr="0010519D">
        <w:rPr>
          <w:rFonts w:ascii="GHEA Grapalat" w:hAnsi="GHEA Grapalat"/>
        </w:rPr>
        <w:t>.</w:t>
      </w:r>
      <w:r w:rsidRPr="009F3DC7">
        <w:rPr>
          <w:rFonts w:ascii="GHEA Grapalat" w:hAnsi="GHEA Grapalat"/>
        </w:rPr>
        <w:t xml:space="preserve"> </w:t>
      </w:r>
    </w:p>
    <w:p w14:paraId="54712F04" w14:textId="77777777"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15257DE7"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14:paraId="5A5BCB67" w14:textId="77777777"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0E970902"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3415C5B" w14:textId="77777777"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0D80E59B"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24F516EB"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97D0445"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7C19AF2B"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061F83D" w14:textId="77777777"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497CFA20" w14:textId="77777777"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A947FC8" w14:textId="77777777"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0DF701F0"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58120557"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14:paraId="4663BA70"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AF440BD"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07647BA3"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34E7E220"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3EDAAB29"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65E50CF3" w14:textId="77777777" w:rsidR="00563671" w:rsidRPr="00DA3C71" w:rsidRDefault="00563671" w:rsidP="00563671">
      <w:pPr>
        <w:widowControl w:val="0"/>
        <w:tabs>
          <w:tab w:val="left" w:pos="1276"/>
        </w:tabs>
        <w:spacing w:after="160" w:line="348" w:lineRule="auto"/>
        <w:ind w:firstLine="567"/>
        <w:jc w:val="center"/>
        <w:rPr>
          <w:rFonts w:ascii="GHEA Grapalat" w:hAnsi="GHEA Grapalat"/>
          <w:b/>
        </w:rPr>
      </w:pPr>
    </w:p>
    <w:p w14:paraId="1F2EA3F1" w14:textId="77777777" w:rsidR="00563671" w:rsidRPr="009F3DC7" w:rsidRDefault="00563671" w:rsidP="00563671">
      <w:pPr>
        <w:widowControl w:val="0"/>
        <w:tabs>
          <w:tab w:val="left" w:pos="1276"/>
        </w:tabs>
        <w:spacing w:after="160" w:line="360" w:lineRule="auto"/>
        <w:jc w:val="both"/>
        <w:rPr>
          <w:rFonts w:ascii="GHEA Grapalat" w:hAnsi="GHEA Grapalat"/>
          <w:b/>
        </w:rPr>
      </w:pPr>
    </w:p>
    <w:p w14:paraId="5B5409F9"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20F82DA"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681BC686"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lastRenderedPageBreak/>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14:paraId="0C9C010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Pr="009F3DC7">
        <w:rPr>
          <w:rFonts w:ascii="GHEA Grapalat" w:hAnsi="GHEA Grapalat"/>
        </w:rPr>
        <w:t xml:space="preserve">. </w:t>
      </w:r>
    </w:p>
    <w:p w14:paraId="57DF8D01"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3631530E" w14:textId="77777777"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14:paraId="1D4C04F3" w14:textId="77777777" w:rsidR="00C648E2" w:rsidRDefault="00C648E2">
      <w:pPr>
        <w:rPr>
          <w:rFonts w:ascii="GHEA Grapalat" w:hAnsi="GHEA Grapalat"/>
          <w:b/>
        </w:rPr>
      </w:pPr>
      <w:r>
        <w:rPr>
          <w:rFonts w:ascii="GHEA Grapalat" w:hAnsi="GHEA Grapalat"/>
          <w:b/>
        </w:rPr>
        <w:br w:type="page"/>
      </w:r>
    </w:p>
    <w:p w14:paraId="08668EFC"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14:paraId="61880F9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3BCA2C74"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561844DE"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14:paraId="7C16D39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14:paraId="12C0F525"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F894E75"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19392F5"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5797A2D"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1050DA8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8DC4024" w14:textId="77777777" w:rsidR="00BB28C8" w:rsidRPr="00124BE9" w:rsidRDefault="00BB28C8" w:rsidP="00BB28C8">
      <w:pPr>
        <w:widowControl w:val="0"/>
        <w:tabs>
          <w:tab w:val="left" w:pos="1276"/>
        </w:tabs>
        <w:spacing w:after="160" w:line="360" w:lineRule="auto"/>
        <w:jc w:val="both"/>
        <w:rPr>
          <w:rFonts w:ascii="GHEA Grapalat" w:hAnsi="GHEA Grapalat"/>
        </w:rPr>
      </w:pPr>
    </w:p>
    <w:p w14:paraId="0495696B"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2F9D428"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754CFBC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2563642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w:t>
      </w:r>
      <w:r w:rsidRPr="009F3DC7">
        <w:rPr>
          <w:rFonts w:ascii="GHEA Grapalat" w:hAnsi="GHEA Grapalat"/>
        </w:rPr>
        <w:lastRenderedPageBreak/>
        <w:t xml:space="preserve">письменного согласия стороны должника. </w:t>
      </w:r>
    </w:p>
    <w:p w14:paraId="7105C67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59BBA1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423DFB5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EDEFD6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BAD6F35"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78FFC9A"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29DA6A3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3B290097"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9"/>
        <w:t>32</w:t>
      </w:r>
      <w:r w:rsidRPr="009F3DC7">
        <w:rPr>
          <w:rFonts w:ascii="GHEA Grapalat" w:hAnsi="GHEA Grapalat"/>
        </w:rPr>
        <w:t>.</w:t>
      </w:r>
    </w:p>
    <w:p w14:paraId="2F08876F"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10"/>
        <w:t>33</w:t>
      </w:r>
      <w:r w:rsidRPr="009F3DC7">
        <w:rPr>
          <w:rFonts w:ascii="GHEA Grapalat" w:hAnsi="GHEA Grapalat"/>
        </w:rPr>
        <w:t>.</w:t>
      </w:r>
    </w:p>
    <w:p w14:paraId="75407A59"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45A29E0B"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14:paraId="0A95F3A0"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5AFFC9E"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3B7B1BC8"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7CE58E16"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D88D84F"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5DEFAFB"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64F566F"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0CB3C5B5"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FE40F02" w14:textId="77777777" w:rsidTr="003D2146">
        <w:trPr>
          <w:jc w:val="center"/>
        </w:trPr>
        <w:tc>
          <w:tcPr>
            <w:tcW w:w="4536" w:type="dxa"/>
          </w:tcPr>
          <w:p w14:paraId="67B45B0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D146D04"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63A6EDA5"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15F7BFD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C86657A"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2AEFEE2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18F6F02"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06A285B5"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23F02C66"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B20A44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2E4B2EDB"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1551532A"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6BF0304C"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7879BCB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14A4C24" w14:textId="77777777" w:rsidR="00BB28C8" w:rsidRPr="009F3DC7" w:rsidRDefault="00BB28C8" w:rsidP="00BB28C8">
      <w:pPr>
        <w:widowControl w:val="0"/>
        <w:spacing w:after="160" w:line="360" w:lineRule="auto"/>
        <w:ind w:firstLine="567"/>
        <w:jc w:val="center"/>
        <w:rPr>
          <w:rFonts w:ascii="GHEA Grapalat" w:hAnsi="GHEA Grapalat"/>
          <w:b/>
        </w:rPr>
      </w:pPr>
    </w:p>
    <w:p w14:paraId="4A57E4CF"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28F1AA0C" w14:textId="77777777" w:rsidR="00BB28C8" w:rsidRPr="009F3DC7" w:rsidRDefault="00BB28C8" w:rsidP="00BB28C8">
      <w:pPr>
        <w:widowControl w:val="0"/>
        <w:spacing w:after="160" w:line="360" w:lineRule="auto"/>
        <w:ind w:firstLine="567"/>
        <w:jc w:val="right"/>
        <w:rPr>
          <w:rFonts w:ascii="GHEA Grapalat" w:hAnsi="GHEA Grapalat"/>
          <w:i/>
        </w:rPr>
      </w:pPr>
    </w:p>
    <w:p w14:paraId="5A1567D3" w14:textId="77777777"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 xml:space="preserve">ВЫПОЛНЕНИЯ </w:t>
      </w:r>
      <w:r w:rsidR="006A6CED" w:rsidRPr="006A6CED">
        <w:rPr>
          <w:rFonts w:ascii="GHEA Grapalat" w:hAnsi="GHEA Grapalat"/>
          <w:b/>
        </w:rPr>
        <w:t>РАБОТ ПО СТРОИТЕЛХСТВУ ДЕТСКОГО САДА ОБШИНЫ АРЗНИ, РЕКОНСТРУКЦИЮ КРЫШИ И  УЛУЧШЕНИЕ УЧАСТКА</w:t>
      </w:r>
    </w:p>
    <w:p w14:paraId="023CDEDA" w14:textId="77777777" w:rsidR="000A359E" w:rsidRDefault="000A359E" w:rsidP="00BB28C8">
      <w:pPr>
        <w:widowControl w:val="0"/>
        <w:spacing w:after="160" w:line="360" w:lineRule="auto"/>
        <w:ind w:firstLine="567"/>
        <w:jc w:val="center"/>
        <w:rPr>
          <w:rFonts w:ascii="Sylfaen" w:hAnsi="Sylfaen"/>
          <w:lang w:val="hy-AM"/>
        </w:rPr>
      </w:pPr>
    </w:p>
    <w:tbl>
      <w:tblPr>
        <w:tblW w:w="9080" w:type="dxa"/>
        <w:tblInd w:w="113" w:type="dxa"/>
        <w:tblLook w:val="04A0" w:firstRow="1" w:lastRow="0" w:firstColumn="1" w:lastColumn="0" w:noHBand="0" w:noVBand="1"/>
      </w:tblPr>
      <w:tblGrid>
        <w:gridCol w:w="960"/>
        <w:gridCol w:w="4200"/>
        <w:gridCol w:w="960"/>
        <w:gridCol w:w="960"/>
        <w:gridCol w:w="979"/>
        <w:gridCol w:w="1068"/>
      </w:tblGrid>
      <w:tr w:rsidR="00305ED6" w:rsidRPr="00BC7FC6" w14:paraId="1A8F443A" w14:textId="77777777" w:rsidTr="00A521BB">
        <w:trPr>
          <w:trHeight w:val="300"/>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743DF27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nil"/>
              <w:right w:val="nil"/>
            </w:tcBorders>
            <w:shd w:val="clear" w:color="auto" w:fill="auto"/>
            <w:noWrap/>
            <w:vAlign w:val="bottom"/>
            <w:hideMark/>
          </w:tcPr>
          <w:p w14:paraId="078B8B9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0F76C77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â³÷Ç</w:t>
            </w:r>
          </w:p>
        </w:tc>
        <w:tc>
          <w:tcPr>
            <w:tcW w:w="960" w:type="dxa"/>
            <w:tcBorders>
              <w:top w:val="single" w:sz="4" w:space="0" w:color="auto"/>
              <w:left w:val="nil"/>
              <w:bottom w:val="nil"/>
              <w:right w:val="single" w:sz="4" w:space="0" w:color="auto"/>
            </w:tcBorders>
            <w:shd w:val="clear" w:color="auto" w:fill="auto"/>
            <w:noWrap/>
            <w:vAlign w:val="bottom"/>
            <w:hideMark/>
          </w:tcPr>
          <w:p w14:paraId="5AD009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20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1BE0E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Ð³½³ñ ¹ñ³Ù</w:t>
            </w:r>
          </w:p>
        </w:tc>
      </w:tr>
      <w:tr w:rsidR="00305ED6" w:rsidRPr="00BC7FC6" w14:paraId="0436893F"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05391DF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Ñ/Ñ</w:t>
            </w:r>
          </w:p>
        </w:tc>
        <w:tc>
          <w:tcPr>
            <w:tcW w:w="4200" w:type="dxa"/>
            <w:tcBorders>
              <w:top w:val="nil"/>
              <w:left w:val="nil"/>
              <w:bottom w:val="nil"/>
              <w:right w:val="nil"/>
            </w:tcBorders>
            <w:shd w:val="clear" w:color="auto" w:fill="auto"/>
            <w:noWrap/>
            <w:vAlign w:val="bottom"/>
            <w:hideMark/>
          </w:tcPr>
          <w:p w14:paraId="7B3E7B3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²ßË³ï³ÝùÝ»ñÇ ¨ Í³Ëë»ñÇ ³Ýí³ÝáõÙÁ</w:t>
            </w:r>
          </w:p>
        </w:tc>
        <w:tc>
          <w:tcPr>
            <w:tcW w:w="960" w:type="dxa"/>
            <w:tcBorders>
              <w:top w:val="nil"/>
              <w:left w:val="single" w:sz="4" w:space="0" w:color="auto"/>
              <w:bottom w:val="nil"/>
              <w:right w:val="single" w:sz="4" w:space="0" w:color="auto"/>
            </w:tcBorders>
            <w:shd w:val="clear" w:color="auto" w:fill="auto"/>
            <w:noWrap/>
            <w:vAlign w:val="center"/>
            <w:hideMark/>
          </w:tcPr>
          <w:p w14:paraId="2709F6ED"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ÙÇ³íáñ</w:t>
            </w:r>
          </w:p>
        </w:tc>
        <w:tc>
          <w:tcPr>
            <w:tcW w:w="960" w:type="dxa"/>
            <w:tcBorders>
              <w:top w:val="nil"/>
              <w:left w:val="nil"/>
              <w:bottom w:val="nil"/>
              <w:right w:val="single" w:sz="4" w:space="0" w:color="auto"/>
            </w:tcBorders>
            <w:shd w:val="clear" w:color="auto" w:fill="auto"/>
            <w:noWrap/>
            <w:vAlign w:val="center"/>
            <w:hideMark/>
          </w:tcPr>
          <w:p w14:paraId="4452A502"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ø³Ý³ÏÁ</w:t>
            </w:r>
          </w:p>
        </w:tc>
        <w:tc>
          <w:tcPr>
            <w:tcW w:w="960" w:type="dxa"/>
            <w:tcBorders>
              <w:top w:val="nil"/>
              <w:left w:val="nil"/>
              <w:bottom w:val="nil"/>
              <w:right w:val="nil"/>
            </w:tcBorders>
            <w:shd w:val="clear" w:color="auto" w:fill="auto"/>
            <w:noWrap/>
            <w:vAlign w:val="bottom"/>
            <w:hideMark/>
          </w:tcPr>
          <w:p w14:paraId="31911F6F"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ØÇ³íáñÇ</w:t>
            </w:r>
          </w:p>
        </w:tc>
        <w:tc>
          <w:tcPr>
            <w:tcW w:w="1040" w:type="dxa"/>
            <w:tcBorders>
              <w:top w:val="nil"/>
              <w:left w:val="single" w:sz="4" w:space="0" w:color="auto"/>
              <w:bottom w:val="nil"/>
              <w:right w:val="single" w:sz="4" w:space="0" w:color="auto"/>
            </w:tcBorders>
            <w:shd w:val="clear" w:color="auto" w:fill="auto"/>
            <w:noWrap/>
            <w:vAlign w:val="center"/>
            <w:hideMark/>
          </w:tcPr>
          <w:p w14:paraId="276FB9C5"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ÀÝ¹³Ù»ÝÁ</w:t>
            </w:r>
          </w:p>
        </w:tc>
      </w:tr>
      <w:tr w:rsidR="00305ED6" w:rsidRPr="00BC7FC6" w14:paraId="7487C8E6"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3B3BDEB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02DC38D3" w14:textId="77777777" w:rsidR="00305ED6" w:rsidRPr="00BC7FC6" w:rsidRDefault="00305ED6" w:rsidP="00A521BB">
            <w:pPr>
              <w:jc w:val="cente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auto" w:fill="auto"/>
            <w:noWrap/>
            <w:vAlign w:val="center"/>
            <w:hideMark/>
          </w:tcPr>
          <w:p w14:paraId="557CB36B"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 </w:t>
            </w:r>
          </w:p>
        </w:tc>
        <w:tc>
          <w:tcPr>
            <w:tcW w:w="960" w:type="dxa"/>
            <w:tcBorders>
              <w:top w:val="nil"/>
              <w:left w:val="nil"/>
              <w:bottom w:val="nil"/>
              <w:right w:val="single" w:sz="4" w:space="0" w:color="auto"/>
            </w:tcBorders>
            <w:shd w:val="clear" w:color="auto" w:fill="auto"/>
            <w:noWrap/>
            <w:vAlign w:val="center"/>
            <w:hideMark/>
          </w:tcPr>
          <w:p w14:paraId="2BFBF5A1"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 </w:t>
            </w:r>
          </w:p>
        </w:tc>
        <w:tc>
          <w:tcPr>
            <w:tcW w:w="960" w:type="dxa"/>
            <w:tcBorders>
              <w:top w:val="nil"/>
              <w:left w:val="nil"/>
              <w:bottom w:val="nil"/>
              <w:right w:val="nil"/>
            </w:tcBorders>
            <w:shd w:val="clear" w:color="auto" w:fill="auto"/>
            <w:noWrap/>
            <w:vAlign w:val="bottom"/>
            <w:hideMark/>
          </w:tcPr>
          <w:p w14:paraId="7C0ADF3A"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³ñÅ»ùÁ</w:t>
            </w:r>
          </w:p>
        </w:tc>
        <w:tc>
          <w:tcPr>
            <w:tcW w:w="1040" w:type="dxa"/>
            <w:tcBorders>
              <w:top w:val="nil"/>
              <w:left w:val="single" w:sz="4" w:space="0" w:color="auto"/>
              <w:bottom w:val="nil"/>
              <w:right w:val="single" w:sz="4" w:space="0" w:color="auto"/>
            </w:tcBorders>
            <w:shd w:val="clear" w:color="auto" w:fill="auto"/>
            <w:noWrap/>
            <w:vAlign w:val="center"/>
            <w:hideMark/>
          </w:tcPr>
          <w:p w14:paraId="4822A7AF"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 </w:t>
            </w:r>
          </w:p>
        </w:tc>
      </w:tr>
      <w:tr w:rsidR="00305ED6" w:rsidRPr="00BC7FC6" w14:paraId="1FCD398E" w14:textId="77777777" w:rsidTr="00A521B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328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single" w:sz="4" w:space="0" w:color="auto"/>
              <w:left w:val="nil"/>
              <w:bottom w:val="single" w:sz="4" w:space="0" w:color="auto"/>
              <w:right w:val="nil"/>
            </w:tcBorders>
            <w:shd w:val="clear" w:color="auto" w:fill="auto"/>
            <w:noWrap/>
            <w:vAlign w:val="bottom"/>
            <w:hideMark/>
          </w:tcPr>
          <w:p w14:paraId="7D9538F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65FC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F8604D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960" w:type="dxa"/>
            <w:tcBorders>
              <w:top w:val="single" w:sz="4" w:space="0" w:color="auto"/>
              <w:left w:val="nil"/>
              <w:bottom w:val="single" w:sz="4" w:space="0" w:color="auto"/>
              <w:right w:val="nil"/>
            </w:tcBorders>
            <w:shd w:val="clear" w:color="auto" w:fill="auto"/>
            <w:noWrap/>
            <w:vAlign w:val="bottom"/>
            <w:hideMark/>
          </w:tcPr>
          <w:p w14:paraId="63740C2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458B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r>
      <w:tr w:rsidR="00305ED6" w:rsidRPr="00BC7FC6" w14:paraId="683C7B4C" w14:textId="77777777" w:rsidTr="00A521BB">
        <w:trPr>
          <w:trHeight w:val="28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25CFD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000000" w:fill="FFFFFF"/>
            <w:noWrap/>
            <w:vAlign w:val="bottom"/>
            <w:hideMark/>
          </w:tcPr>
          <w:p w14:paraId="08A2F0A7"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ÞÇÝ³ñ³ñ³Ï³Ý ³ßË³ï³ÝùÝ»ñ</w:t>
            </w:r>
          </w:p>
        </w:tc>
        <w:tc>
          <w:tcPr>
            <w:tcW w:w="960" w:type="dxa"/>
            <w:tcBorders>
              <w:top w:val="nil"/>
              <w:left w:val="nil"/>
              <w:bottom w:val="single" w:sz="4" w:space="0" w:color="auto"/>
              <w:right w:val="nil"/>
            </w:tcBorders>
            <w:shd w:val="clear" w:color="auto" w:fill="auto"/>
            <w:noWrap/>
            <w:vAlign w:val="bottom"/>
            <w:hideMark/>
          </w:tcPr>
          <w:p w14:paraId="6DF6FB1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70B01E3"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3C5430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4CA842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6DE3AC5" w14:textId="77777777" w:rsidTr="00A521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52F61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000000" w:fill="FFFFFF"/>
            <w:noWrap/>
            <w:vAlign w:val="bottom"/>
            <w:hideMark/>
          </w:tcPr>
          <w:p w14:paraId="50B898C4"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ø³Ý¹Ù³Ý ³ßË³ï³ÝùÝ»ñ</w:t>
            </w:r>
          </w:p>
        </w:tc>
        <w:tc>
          <w:tcPr>
            <w:tcW w:w="960" w:type="dxa"/>
            <w:tcBorders>
              <w:top w:val="nil"/>
              <w:left w:val="nil"/>
              <w:bottom w:val="single" w:sz="4" w:space="0" w:color="auto"/>
              <w:right w:val="nil"/>
            </w:tcBorders>
            <w:shd w:val="clear" w:color="auto" w:fill="auto"/>
            <w:noWrap/>
            <w:vAlign w:val="bottom"/>
            <w:hideMark/>
          </w:tcPr>
          <w:p w14:paraId="54C9762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FC5FBE0"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795C8E1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EC3569A"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3</w:t>
            </w:r>
            <w:r w:rsidR="00305ED6">
              <w:rPr>
                <w:rFonts w:ascii="Arial Armenian" w:hAnsi="Arial Armenian"/>
                <w:sz w:val="20"/>
                <w:szCs w:val="20"/>
              </w:rPr>
              <w:t>%</w:t>
            </w:r>
          </w:p>
        </w:tc>
      </w:tr>
      <w:tr w:rsidR="00305ED6" w:rsidRPr="00BC7FC6" w14:paraId="3E80A4AB" w14:textId="77777777" w:rsidTr="00A521BB">
        <w:trPr>
          <w:trHeight w:val="345"/>
        </w:trPr>
        <w:tc>
          <w:tcPr>
            <w:tcW w:w="960" w:type="dxa"/>
            <w:tcBorders>
              <w:top w:val="nil"/>
              <w:left w:val="single" w:sz="4" w:space="0" w:color="auto"/>
              <w:bottom w:val="nil"/>
              <w:right w:val="single" w:sz="4" w:space="0" w:color="auto"/>
            </w:tcBorders>
            <w:shd w:val="clear" w:color="auto" w:fill="auto"/>
            <w:noWrap/>
            <w:vAlign w:val="bottom"/>
            <w:hideMark/>
          </w:tcPr>
          <w:p w14:paraId="268175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single" w:sz="4" w:space="0" w:color="auto"/>
            </w:tcBorders>
            <w:shd w:val="clear" w:color="auto" w:fill="auto"/>
            <w:noWrap/>
            <w:vAlign w:val="bottom"/>
            <w:hideMark/>
          </w:tcPr>
          <w:p w14:paraId="4F94ECB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î³ÝÇùÇ  ÃÇÃ»ÕÛ³</w:t>
            </w:r>
          </w:p>
        </w:tc>
        <w:tc>
          <w:tcPr>
            <w:tcW w:w="960" w:type="dxa"/>
            <w:tcBorders>
              <w:top w:val="nil"/>
              <w:left w:val="nil"/>
              <w:bottom w:val="nil"/>
              <w:right w:val="nil"/>
            </w:tcBorders>
            <w:shd w:val="clear" w:color="auto" w:fill="auto"/>
            <w:noWrap/>
            <w:vAlign w:val="bottom"/>
            <w:hideMark/>
          </w:tcPr>
          <w:p w14:paraId="1F4930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single" w:sz="4" w:space="0" w:color="auto"/>
              <w:bottom w:val="nil"/>
              <w:right w:val="nil"/>
            </w:tcBorders>
            <w:shd w:val="clear" w:color="auto" w:fill="auto"/>
            <w:noWrap/>
            <w:vAlign w:val="bottom"/>
            <w:hideMark/>
          </w:tcPr>
          <w:p w14:paraId="55E87EC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2.516</w:t>
            </w:r>
          </w:p>
        </w:tc>
        <w:tc>
          <w:tcPr>
            <w:tcW w:w="960" w:type="dxa"/>
            <w:tcBorders>
              <w:top w:val="nil"/>
              <w:left w:val="single" w:sz="4" w:space="0" w:color="auto"/>
              <w:bottom w:val="nil"/>
              <w:right w:val="single" w:sz="4" w:space="0" w:color="auto"/>
            </w:tcBorders>
            <w:shd w:val="clear" w:color="auto" w:fill="auto"/>
            <w:noWrap/>
            <w:vAlign w:val="bottom"/>
            <w:hideMark/>
          </w:tcPr>
          <w:p w14:paraId="535536B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072200A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2041EC2" w14:textId="77777777" w:rsidTr="00A521BB">
        <w:trPr>
          <w:trHeight w:val="33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83A1A5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810B2B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Í³ÍÏÇ  ù³Ý¹áõÙ</w:t>
            </w:r>
          </w:p>
        </w:tc>
        <w:tc>
          <w:tcPr>
            <w:tcW w:w="960" w:type="dxa"/>
            <w:tcBorders>
              <w:top w:val="nil"/>
              <w:left w:val="nil"/>
              <w:bottom w:val="single" w:sz="4" w:space="0" w:color="auto"/>
              <w:right w:val="nil"/>
            </w:tcBorders>
            <w:shd w:val="clear" w:color="auto" w:fill="auto"/>
            <w:noWrap/>
            <w:vAlign w:val="bottom"/>
            <w:hideMark/>
          </w:tcPr>
          <w:p w14:paraId="53A460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single" w:sz="4" w:space="0" w:color="auto"/>
              <w:right w:val="nil"/>
            </w:tcBorders>
            <w:shd w:val="clear" w:color="auto" w:fill="auto"/>
            <w:noWrap/>
            <w:vAlign w:val="bottom"/>
            <w:hideMark/>
          </w:tcPr>
          <w:p w14:paraId="642962D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auto" w:fill="auto"/>
            <w:noWrap/>
            <w:vAlign w:val="bottom"/>
            <w:hideMark/>
          </w:tcPr>
          <w:p w14:paraId="22C27E6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A78A95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00710D"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131CB0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nil"/>
              <w:left w:val="nil"/>
              <w:bottom w:val="nil"/>
              <w:right w:val="nil"/>
            </w:tcBorders>
            <w:shd w:val="clear" w:color="auto" w:fill="auto"/>
            <w:noWrap/>
            <w:vAlign w:val="bottom"/>
            <w:hideMark/>
          </w:tcPr>
          <w:p w14:paraId="4EBB38C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î³ÝÇùÇ  ÷³ÛïÛ³ Íå»ÕÝ³áïáñÇ </w:t>
            </w:r>
          </w:p>
        </w:tc>
        <w:tc>
          <w:tcPr>
            <w:tcW w:w="960" w:type="dxa"/>
            <w:tcBorders>
              <w:top w:val="nil"/>
              <w:left w:val="single" w:sz="4" w:space="0" w:color="auto"/>
              <w:bottom w:val="nil"/>
              <w:right w:val="single" w:sz="4" w:space="0" w:color="auto"/>
            </w:tcBorders>
            <w:shd w:val="clear" w:color="auto" w:fill="auto"/>
            <w:noWrap/>
            <w:vAlign w:val="bottom"/>
            <w:hideMark/>
          </w:tcPr>
          <w:p w14:paraId="7F7E003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nil"/>
            </w:tcBorders>
            <w:shd w:val="clear" w:color="auto" w:fill="auto"/>
            <w:noWrap/>
            <w:vAlign w:val="bottom"/>
            <w:hideMark/>
          </w:tcPr>
          <w:p w14:paraId="1FDBE4C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5.2</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51E363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1B69557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D17F22F"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2FDC9C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D31B64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Ï³í³ñ³Ù³ÍÇ 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2A680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0E4E0A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8A5A6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41BAFA0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72480DE"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5AB2BBA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nil"/>
            </w:tcBorders>
            <w:shd w:val="clear" w:color="auto" w:fill="auto"/>
            <w:noWrap/>
            <w:vAlign w:val="bottom"/>
            <w:hideMark/>
          </w:tcPr>
          <w:p w14:paraId="15D5F9E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ê³Éí³ÍùÇ ³ëý³Éï³µ»ïáÝ» Í³ÍÏÇ</w:t>
            </w:r>
          </w:p>
        </w:tc>
        <w:tc>
          <w:tcPr>
            <w:tcW w:w="960" w:type="dxa"/>
            <w:tcBorders>
              <w:top w:val="nil"/>
              <w:left w:val="single" w:sz="4" w:space="0" w:color="auto"/>
              <w:bottom w:val="nil"/>
              <w:right w:val="single" w:sz="4" w:space="0" w:color="auto"/>
            </w:tcBorders>
            <w:shd w:val="clear" w:color="auto" w:fill="auto"/>
            <w:noWrap/>
            <w:vAlign w:val="bottom"/>
            <w:hideMark/>
          </w:tcPr>
          <w:p w14:paraId="4CE176B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nil"/>
              <w:bottom w:val="nil"/>
              <w:right w:val="nil"/>
            </w:tcBorders>
            <w:shd w:val="clear" w:color="auto" w:fill="auto"/>
            <w:noWrap/>
            <w:vAlign w:val="bottom"/>
            <w:hideMark/>
          </w:tcPr>
          <w:p w14:paraId="0093921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80</w:t>
            </w:r>
          </w:p>
        </w:tc>
        <w:tc>
          <w:tcPr>
            <w:tcW w:w="960" w:type="dxa"/>
            <w:tcBorders>
              <w:top w:val="nil"/>
              <w:left w:val="single" w:sz="4" w:space="0" w:color="auto"/>
              <w:bottom w:val="nil"/>
              <w:right w:val="single" w:sz="4" w:space="0" w:color="auto"/>
            </w:tcBorders>
            <w:shd w:val="clear" w:color="auto" w:fill="auto"/>
            <w:noWrap/>
            <w:vAlign w:val="bottom"/>
            <w:hideMark/>
          </w:tcPr>
          <w:p w14:paraId="38572BE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033C30B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E09EFFF"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E708F9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F4103D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3C6E1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557A02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A6C19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15CBEA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7C948F3"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4E48C46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nil"/>
              <w:left w:val="nil"/>
              <w:bottom w:val="nil"/>
              <w:right w:val="nil"/>
            </w:tcBorders>
            <w:shd w:val="clear" w:color="auto" w:fill="auto"/>
            <w:noWrap/>
            <w:vAlign w:val="bottom"/>
            <w:hideMark/>
          </w:tcPr>
          <w:p w14:paraId="58A2A6A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ê³Éí³ÍùÇ µ³½³ÉïÛ³ »½ñ³ù³ñ»ñÇ</w:t>
            </w:r>
          </w:p>
        </w:tc>
        <w:tc>
          <w:tcPr>
            <w:tcW w:w="960" w:type="dxa"/>
            <w:tcBorders>
              <w:top w:val="nil"/>
              <w:left w:val="single" w:sz="4" w:space="0" w:color="auto"/>
              <w:bottom w:val="nil"/>
              <w:right w:val="single" w:sz="4" w:space="0" w:color="auto"/>
            </w:tcBorders>
            <w:shd w:val="clear" w:color="auto" w:fill="auto"/>
            <w:noWrap/>
            <w:vAlign w:val="bottom"/>
            <w:hideMark/>
          </w:tcPr>
          <w:p w14:paraId="72E0910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nil"/>
              <w:bottom w:val="nil"/>
              <w:right w:val="nil"/>
            </w:tcBorders>
            <w:shd w:val="clear" w:color="auto" w:fill="auto"/>
            <w:noWrap/>
            <w:vAlign w:val="bottom"/>
            <w:hideMark/>
          </w:tcPr>
          <w:p w14:paraId="2C28F8D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103</w:t>
            </w:r>
          </w:p>
        </w:tc>
        <w:tc>
          <w:tcPr>
            <w:tcW w:w="960" w:type="dxa"/>
            <w:tcBorders>
              <w:top w:val="nil"/>
              <w:left w:val="single" w:sz="4" w:space="0" w:color="auto"/>
              <w:bottom w:val="nil"/>
              <w:right w:val="single" w:sz="4" w:space="0" w:color="auto"/>
            </w:tcBorders>
            <w:shd w:val="clear" w:color="auto" w:fill="auto"/>
            <w:noWrap/>
            <w:vAlign w:val="bottom"/>
            <w:hideMark/>
          </w:tcPr>
          <w:p w14:paraId="3ADEF93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170C8EA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6CE52D4"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000798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D43156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ù³Ý¹áõÙ ¨ å³Ñ»ëï³íáñáõÙ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99A0D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5DBCDC7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633C3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470ADD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FBC1F5A"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344C371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nil"/>
            </w:tcBorders>
            <w:shd w:val="clear" w:color="auto" w:fill="auto"/>
            <w:noWrap/>
            <w:vAlign w:val="bottom"/>
            <w:hideMark/>
          </w:tcPr>
          <w:p w14:paraId="6AEAC11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Ð³ï³ÏÇ Ï»ñ³ÙÇÏ³Ï³Ý ë³ÉÇÏÝ»ñÇ</w:t>
            </w:r>
          </w:p>
        </w:tc>
        <w:tc>
          <w:tcPr>
            <w:tcW w:w="960" w:type="dxa"/>
            <w:tcBorders>
              <w:top w:val="nil"/>
              <w:left w:val="single" w:sz="4" w:space="0" w:color="auto"/>
              <w:bottom w:val="nil"/>
              <w:right w:val="single" w:sz="4" w:space="0" w:color="auto"/>
            </w:tcBorders>
            <w:shd w:val="clear" w:color="auto" w:fill="auto"/>
            <w:noWrap/>
            <w:vAlign w:val="bottom"/>
            <w:hideMark/>
          </w:tcPr>
          <w:p w14:paraId="4AFEE86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nil"/>
              <w:bottom w:val="nil"/>
              <w:right w:val="nil"/>
            </w:tcBorders>
            <w:shd w:val="clear" w:color="000000" w:fill="FFFFFF"/>
            <w:noWrap/>
            <w:vAlign w:val="bottom"/>
            <w:hideMark/>
          </w:tcPr>
          <w:p w14:paraId="3027595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w:t>
            </w:r>
          </w:p>
        </w:tc>
        <w:tc>
          <w:tcPr>
            <w:tcW w:w="960" w:type="dxa"/>
            <w:tcBorders>
              <w:top w:val="nil"/>
              <w:left w:val="single" w:sz="4" w:space="0" w:color="auto"/>
              <w:bottom w:val="nil"/>
              <w:right w:val="single" w:sz="4" w:space="0" w:color="auto"/>
            </w:tcBorders>
            <w:shd w:val="clear" w:color="auto" w:fill="auto"/>
            <w:noWrap/>
            <w:vAlign w:val="bottom"/>
            <w:hideMark/>
          </w:tcPr>
          <w:p w14:paraId="709A495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69FCBBC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866EA1F"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F0B8EA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96D213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9F44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000000" w:fill="FFFFFF"/>
            <w:noWrap/>
            <w:vAlign w:val="bottom"/>
            <w:hideMark/>
          </w:tcPr>
          <w:p w14:paraId="4B0BD5E0"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18CA1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720EAF4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124F63F"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5F306B1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c>
          <w:tcPr>
            <w:tcW w:w="4200" w:type="dxa"/>
            <w:tcBorders>
              <w:top w:val="nil"/>
              <w:left w:val="nil"/>
              <w:bottom w:val="nil"/>
              <w:right w:val="nil"/>
            </w:tcBorders>
            <w:shd w:val="clear" w:color="auto" w:fill="auto"/>
            <w:noWrap/>
            <w:vAlign w:val="bottom"/>
            <w:hideMark/>
          </w:tcPr>
          <w:p w14:paraId="5F887A2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ò»Ù»ÝïÛ³  Ñ³ñÃ»óáõóÇã 25ÙÙ</w:t>
            </w:r>
          </w:p>
        </w:tc>
        <w:tc>
          <w:tcPr>
            <w:tcW w:w="960" w:type="dxa"/>
            <w:tcBorders>
              <w:top w:val="nil"/>
              <w:left w:val="single" w:sz="4" w:space="0" w:color="auto"/>
              <w:bottom w:val="nil"/>
              <w:right w:val="single" w:sz="4" w:space="0" w:color="auto"/>
            </w:tcBorders>
            <w:shd w:val="clear" w:color="auto" w:fill="auto"/>
            <w:noWrap/>
            <w:vAlign w:val="bottom"/>
            <w:hideMark/>
          </w:tcPr>
          <w:p w14:paraId="11C2807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nil"/>
              <w:bottom w:val="nil"/>
              <w:right w:val="nil"/>
            </w:tcBorders>
            <w:shd w:val="clear" w:color="auto" w:fill="auto"/>
            <w:noWrap/>
            <w:vAlign w:val="bottom"/>
            <w:hideMark/>
          </w:tcPr>
          <w:p w14:paraId="6DC5F5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w:t>
            </w:r>
          </w:p>
        </w:tc>
        <w:tc>
          <w:tcPr>
            <w:tcW w:w="960" w:type="dxa"/>
            <w:tcBorders>
              <w:top w:val="nil"/>
              <w:left w:val="single" w:sz="4" w:space="0" w:color="auto"/>
              <w:bottom w:val="nil"/>
              <w:right w:val="single" w:sz="4" w:space="0" w:color="auto"/>
            </w:tcBorders>
            <w:shd w:val="clear" w:color="auto" w:fill="auto"/>
            <w:noWrap/>
            <w:vAlign w:val="bottom"/>
            <w:hideMark/>
          </w:tcPr>
          <w:p w14:paraId="5E67D47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504DBBA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7A96A30"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2079D0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9204D6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ß»ñïÇ 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46D1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72F1F79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B4A6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7876FBD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FDA5184"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095B74B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4200" w:type="dxa"/>
            <w:tcBorders>
              <w:top w:val="nil"/>
              <w:left w:val="nil"/>
              <w:bottom w:val="nil"/>
              <w:right w:val="nil"/>
            </w:tcBorders>
            <w:shd w:val="clear" w:color="auto" w:fill="auto"/>
            <w:noWrap/>
            <w:vAlign w:val="bottom"/>
            <w:hideMark/>
          </w:tcPr>
          <w:p w14:paraId="1498D8E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Ð³ï³ÏÇ µ»ïáÝÛ³ Ñ³ñÃ»óáõóÇã </w:t>
            </w:r>
          </w:p>
        </w:tc>
        <w:tc>
          <w:tcPr>
            <w:tcW w:w="960" w:type="dxa"/>
            <w:tcBorders>
              <w:top w:val="nil"/>
              <w:left w:val="single" w:sz="4" w:space="0" w:color="auto"/>
              <w:bottom w:val="nil"/>
              <w:right w:val="single" w:sz="4" w:space="0" w:color="auto"/>
            </w:tcBorders>
            <w:shd w:val="clear" w:color="auto" w:fill="auto"/>
            <w:noWrap/>
            <w:vAlign w:val="bottom"/>
            <w:hideMark/>
          </w:tcPr>
          <w:p w14:paraId="46C5387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nil"/>
            </w:tcBorders>
            <w:shd w:val="clear" w:color="auto" w:fill="auto"/>
            <w:noWrap/>
            <w:vAlign w:val="bottom"/>
            <w:hideMark/>
          </w:tcPr>
          <w:p w14:paraId="1714B37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0.08</w:t>
            </w:r>
          </w:p>
        </w:tc>
        <w:tc>
          <w:tcPr>
            <w:tcW w:w="960" w:type="dxa"/>
            <w:tcBorders>
              <w:top w:val="nil"/>
              <w:left w:val="single" w:sz="4" w:space="0" w:color="auto"/>
              <w:bottom w:val="nil"/>
              <w:right w:val="single" w:sz="4" w:space="0" w:color="auto"/>
            </w:tcBorders>
            <w:shd w:val="clear" w:color="auto" w:fill="auto"/>
            <w:noWrap/>
            <w:vAlign w:val="bottom"/>
            <w:hideMark/>
          </w:tcPr>
          <w:p w14:paraId="103645A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0D1A2A6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1EEA794"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5761E7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F7B186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ß»ñïÇ 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637C6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3A897F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auto" w:fill="auto"/>
            <w:noWrap/>
            <w:vAlign w:val="bottom"/>
            <w:hideMark/>
          </w:tcPr>
          <w:p w14:paraId="75D9E3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42FB68C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BE1F97E"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7B9FAF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w:t>
            </w:r>
          </w:p>
        </w:tc>
        <w:tc>
          <w:tcPr>
            <w:tcW w:w="4200" w:type="dxa"/>
            <w:tcBorders>
              <w:top w:val="nil"/>
              <w:left w:val="nil"/>
              <w:bottom w:val="nil"/>
              <w:right w:val="nil"/>
            </w:tcBorders>
            <w:shd w:val="clear" w:color="auto" w:fill="auto"/>
            <w:noWrap/>
            <w:vAlign w:val="bottom"/>
            <w:hideMark/>
          </w:tcPr>
          <w:p w14:paraId="380C9C0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ä³ï»ñÇ »ñ»ë³å³ï Ñ³Ë×³ë³É»ñÇ </w:t>
            </w:r>
          </w:p>
        </w:tc>
        <w:tc>
          <w:tcPr>
            <w:tcW w:w="960" w:type="dxa"/>
            <w:tcBorders>
              <w:top w:val="nil"/>
              <w:left w:val="single" w:sz="4" w:space="0" w:color="auto"/>
              <w:bottom w:val="nil"/>
              <w:right w:val="single" w:sz="4" w:space="0" w:color="auto"/>
            </w:tcBorders>
            <w:shd w:val="clear" w:color="auto" w:fill="auto"/>
            <w:noWrap/>
            <w:vAlign w:val="bottom"/>
            <w:hideMark/>
          </w:tcPr>
          <w:p w14:paraId="56CBC6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nil"/>
              <w:bottom w:val="nil"/>
              <w:right w:val="nil"/>
            </w:tcBorders>
            <w:shd w:val="clear" w:color="000000" w:fill="FFFFFF"/>
            <w:noWrap/>
            <w:vAlign w:val="bottom"/>
            <w:hideMark/>
          </w:tcPr>
          <w:p w14:paraId="6295F6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30.1</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2E305BC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103E2A1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9018F64"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72D2CA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B166F9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ù³Ý¹áõÙ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C2B4F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000000" w:fill="FFFFFF"/>
            <w:noWrap/>
            <w:vAlign w:val="bottom"/>
            <w:hideMark/>
          </w:tcPr>
          <w:p w14:paraId="66A43BEB"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9B935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7C6F684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7EEAC45"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2BE6D0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9</w:t>
            </w:r>
          </w:p>
        </w:tc>
        <w:tc>
          <w:tcPr>
            <w:tcW w:w="4200" w:type="dxa"/>
            <w:tcBorders>
              <w:top w:val="nil"/>
              <w:left w:val="nil"/>
              <w:bottom w:val="nil"/>
              <w:right w:val="nil"/>
            </w:tcBorders>
            <w:shd w:val="clear" w:color="auto" w:fill="auto"/>
            <w:noWrap/>
            <w:vAlign w:val="bottom"/>
            <w:hideMark/>
          </w:tcPr>
          <w:p w14:paraId="50D43BE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äáÕå³ïÛ³ ËáÕáí³ÏÝ»ñÇ ³å³ÙáÝ-</w:t>
            </w:r>
          </w:p>
        </w:tc>
        <w:tc>
          <w:tcPr>
            <w:tcW w:w="960" w:type="dxa"/>
            <w:tcBorders>
              <w:top w:val="nil"/>
              <w:left w:val="single" w:sz="4" w:space="0" w:color="auto"/>
              <w:bottom w:val="nil"/>
              <w:right w:val="single" w:sz="4" w:space="0" w:color="auto"/>
            </w:tcBorders>
            <w:shd w:val="clear" w:color="auto" w:fill="auto"/>
            <w:noWrap/>
            <w:vAlign w:val="bottom"/>
            <w:hideMark/>
          </w:tcPr>
          <w:p w14:paraId="7909F42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auto" w:fill="auto"/>
            <w:noWrap/>
            <w:vAlign w:val="bottom"/>
            <w:hideMark/>
          </w:tcPr>
          <w:p w14:paraId="0DE7D4E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0.32</w:t>
            </w:r>
          </w:p>
        </w:tc>
        <w:tc>
          <w:tcPr>
            <w:tcW w:w="960" w:type="dxa"/>
            <w:tcBorders>
              <w:top w:val="nil"/>
              <w:left w:val="single" w:sz="4" w:space="0" w:color="auto"/>
              <w:bottom w:val="nil"/>
              <w:right w:val="single" w:sz="4" w:space="0" w:color="auto"/>
            </w:tcBorders>
            <w:shd w:val="clear" w:color="auto" w:fill="auto"/>
            <w:noWrap/>
            <w:vAlign w:val="bottom"/>
            <w:hideMark/>
          </w:tcPr>
          <w:p w14:paraId="11DF9B3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4A52DCD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32A6A13"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A53CB8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BB4BD1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ï³ÅáõÙ  ö=15-32ÙÙ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C5C45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nil"/>
              <w:bottom w:val="single" w:sz="4" w:space="0" w:color="auto"/>
              <w:right w:val="nil"/>
            </w:tcBorders>
            <w:shd w:val="clear" w:color="auto" w:fill="auto"/>
            <w:noWrap/>
            <w:vAlign w:val="bottom"/>
            <w:hideMark/>
          </w:tcPr>
          <w:p w14:paraId="5108FF1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2DE60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38DE4C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729199D"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4D3439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4200" w:type="dxa"/>
            <w:tcBorders>
              <w:top w:val="nil"/>
              <w:left w:val="nil"/>
              <w:bottom w:val="nil"/>
              <w:right w:val="single" w:sz="4" w:space="0" w:color="auto"/>
            </w:tcBorders>
            <w:shd w:val="clear" w:color="auto" w:fill="auto"/>
            <w:noWrap/>
            <w:vAlign w:val="bottom"/>
            <w:hideMark/>
          </w:tcPr>
          <w:p w14:paraId="67A165A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Î»ñ³ÙÇÏ³Ï³Ý Éí³ó³ñ³ÝÇ</w:t>
            </w:r>
          </w:p>
        </w:tc>
        <w:tc>
          <w:tcPr>
            <w:tcW w:w="960" w:type="dxa"/>
            <w:tcBorders>
              <w:top w:val="nil"/>
              <w:left w:val="nil"/>
              <w:bottom w:val="nil"/>
              <w:right w:val="nil"/>
            </w:tcBorders>
            <w:shd w:val="clear" w:color="auto" w:fill="auto"/>
            <w:noWrap/>
            <w:vAlign w:val="bottom"/>
            <w:hideMark/>
          </w:tcPr>
          <w:p w14:paraId="35C530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nil"/>
              <w:right w:val="single" w:sz="4" w:space="0" w:color="auto"/>
            </w:tcBorders>
            <w:shd w:val="clear" w:color="000000" w:fill="FFFFFF"/>
            <w:noWrap/>
            <w:vAlign w:val="bottom"/>
            <w:hideMark/>
          </w:tcPr>
          <w:p w14:paraId="68DEA18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nil"/>
              <w:right w:val="nil"/>
            </w:tcBorders>
            <w:shd w:val="clear" w:color="auto" w:fill="auto"/>
            <w:noWrap/>
            <w:vAlign w:val="bottom"/>
            <w:hideMark/>
          </w:tcPr>
          <w:p w14:paraId="3FE6B3A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10869C5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C7775B3"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EC86B9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09D515C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³å³ÙáÝï³ÅáõÙ</w:t>
            </w:r>
          </w:p>
        </w:tc>
        <w:tc>
          <w:tcPr>
            <w:tcW w:w="960" w:type="dxa"/>
            <w:tcBorders>
              <w:top w:val="nil"/>
              <w:left w:val="nil"/>
              <w:bottom w:val="single" w:sz="4" w:space="0" w:color="auto"/>
              <w:right w:val="nil"/>
            </w:tcBorders>
            <w:shd w:val="clear" w:color="auto" w:fill="auto"/>
            <w:noWrap/>
            <w:vAlign w:val="bottom"/>
            <w:hideMark/>
          </w:tcPr>
          <w:p w14:paraId="4EB0CEB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FF79D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956690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307C75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FF4396E"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3DEB421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w:t>
            </w:r>
          </w:p>
        </w:tc>
        <w:tc>
          <w:tcPr>
            <w:tcW w:w="4200" w:type="dxa"/>
            <w:tcBorders>
              <w:top w:val="nil"/>
              <w:left w:val="nil"/>
              <w:bottom w:val="nil"/>
              <w:right w:val="single" w:sz="4" w:space="0" w:color="auto"/>
            </w:tcBorders>
            <w:shd w:val="clear" w:color="auto" w:fill="auto"/>
            <w:noWrap/>
            <w:vAlign w:val="bottom"/>
            <w:hideMark/>
          </w:tcPr>
          <w:p w14:paraId="05538C7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Î»ñ³ÙÇÏ³Ï³Ý ½áõ·³ñ³Ù³ÏáÝùÇ</w:t>
            </w:r>
          </w:p>
        </w:tc>
        <w:tc>
          <w:tcPr>
            <w:tcW w:w="960" w:type="dxa"/>
            <w:tcBorders>
              <w:top w:val="nil"/>
              <w:left w:val="nil"/>
              <w:bottom w:val="nil"/>
              <w:right w:val="nil"/>
            </w:tcBorders>
            <w:shd w:val="clear" w:color="auto" w:fill="auto"/>
            <w:noWrap/>
            <w:vAlign w:val="bottom"/>
            <w:hideMark/>
          </w:tcPr>
          <w:p w14:paraId="7141048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nil"/>
              <w:right w:val="single" w:sz="4" w:space="0" w:color="auto"/>
            </w:tcBorders>
            <w:shd w:val="clear" w:color="000000" w:fill="FFFFFF"/>
            <w:noWrap/>
            <w:vAlign w:val="bottom"/>
            <w:hideMark/>
          </w:tcPr>
          <w:p w14:paraId="6657919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nil"/>
              <w:right w:val="nil"/>
            </w:tcBorders>
            <w:shd w:val="clear" w:color="auto" w:fill="auto"/>
            <w:noWrap/>
            <w:vAlign w:val="bottom"/>
            <w:hideMark/>
          </w:tcPr>
          <w:p w14:paraId="487888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326BB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8C916CC"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74BE4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257ECEC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³å³ÙáÝï³ÅáõÙ</w:t>
            </w:r>
          </w:p>
        </w:tc>
        <w:tc>
          <w:tcPr>
            <w:tcW w:w="960" w:type="dxa"/>
            <w:tcBorders>
              <w:top w:val="nil"/>
              <w:left w:val="nil"/>
              <w:bottom w:val="single" w:sz="4" w:space="0" w:color="auto"/>
              <w:right w:val="nil"/>
            </w:tcBorders>
            <w:shd w:val="clear" w:color="auto" w:fill="auto"/>
            <w:noWrap/>
            <w:vAlign w:val="bottom"/>
            <w:hideMark/>
          </w:tcPr>
          <w:p w14:paraId="0CCE5B2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38B412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7050580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54DE7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F3AE31A"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457C53B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lastRenderedPageBreak/>
              <w:t>12</w:t>
            </w:r>
          </w:p>
        </w:tc>
        <w:tc>
          <w:tcPr>
            <w:tcW w:w="4200" w:type="dxa"/>
            <w:tcBorders>
              <w:top w:val="nil"/>
              <w:left w:val="nil"/>
              <w:bottom w:val="nil"/>
              <w:right w:val="single" w:sz="4" w:space="0" w:color="auto"/>
            </w:tcBorders>
            <w:shd w:val="clear" w:color="auto" w:fill="auto"/>
            <w:noWrap/>
            <w:vAlign w:val="bottom"/>
            <w:hideMark/>
          </w:tcPr>
          <w:p w14:paraId="4DA3A75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ÎáÛáõÕ³·ÍÇ ËáÕáíáÏÝ»ñ  ö=100ÙÙ</w:t>
            </w:r>
          </w:p>
        </w:tc>
        <w:tc>
          <w:tcPr>
            <w:tcW w:w="960" w:type="dxa"/>
            <w:tcBorders>
              <w:top w:val="nil"/>
              <w:left w:val="nil"/>
              <w:bottom w:val="nil"/>
              <w:right w:val="nil"/>
            </w:tcBorders>
            <w:shd w:val="clear" w:color="auto" w:fill="auto"/>
            <w:noWrap/>
            <w:vAlign w:val="bottom"/>
            <w:hideMark/>
          </w:tcPr>
          <w:p w14:paraId="1A584A2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auto" w:fill="auto"/>
            <w:noWrap/>
            <w:vAlign w:val="bottom"/>
            <w:hideMark/>
          </w:tcPr>
          <w:p w14:paraId="4821192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960" w:type="dxa"/>
            <w:tcBorders>
              <w:top w:val="nil"/>
              <w:left w:val="nil"/>
              <w:bottom w:val="nil"/>
              <w:right w:val="nil"/>
            </w:tcBorders>
            <w:shd w:val="clear" w:color="auto" w:fill="auto"/>
            <w:noWrap/>
            <w:vAlign w:val="bottom"/>
            <w:hideMark/>
          </w:tcPr>
          <w:p w14:paraId="38CDB6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6DEDFC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6D16062" w14:textId="77777777" w:rsidTr="00A521BB">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1273D2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962D45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³å³ÙáÝï³ÅáõÙ </w:t>
            </w:r>
          </w:p>
        </w:tc>
        <w:tc>
          <w:tcPr>
            <w:tcW w:w="960" w:type="dxa"/>
            <w:tcBorders>
              <w:top w:val="nil"/>
              <w:left w:val="nil"/>
              <w:bottom w:val="single" w:sz="4" w:space="0" w:color="auto"/>
              <w:right w:val="nil"/>
            </w:tcBorders>
            <w:shd w:val="clear" w:color="auto" w:fill="auto"/>
            <w:noWrap/>
            <w:vAlign w:val="bottom"/>
            <w:hideMark/>
          </w:tcPr>
          <w:p w14:paraId="7F79FF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388F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2E8B5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48895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00EEC0E"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196B5DC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13</w:t>
            </w:r>
          </w:p>
        </w:tc>
        <w:tc>
          <w:tcPr>
            <w:tcW w:w="4200" w:type="dxa"/>
            <w:tcBorders>
              <w:top w:val="nil"/>
              <w:left w:val="nil"/>
              <w:bottom w:val="nil"/>
              <w:right w:val="nil"/>
            </w:tcBorders>
            <w:shd w:val="clear" w:color="auto" w:fill="auto"/>
            <w:noWrap/>
            <w:vAlign w:val="bottom"/>
            <w:hideMark/>
          </w:tcPr>
          <w:p w14:paraId="46F879E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3 -ñ¹ Ï³ñ·Ç ÑáÕÇ ÷áñáõÙ Ëñ³ÙáõÕáõÙ</w:t>
            </w:r>
          </w:p>
        </w:tc>
        <w:tc>
          <w:tcPr>
            <w:tcW w:w="960" w:type="dxa"/>
            <w:tcBorders>
              <w:top w:val="nil"/>
              <w:left w:val="single" w:sz="4" w:space="0" w:color="auto"/>
              <w:bottom w:val="nil"/>
              <w:right w:val="single" w:sz="4" w:space="0" w:color="auto"/>
            </w:tcBorders>
            <w:shd w:val="clear" w:color="auto" w:fill="auto"/>
            <w:noWrap/>
            <w:vAlign w:val="bottom"/>
            <w:hideMark/>
          </w:tcPr>
          <w:p w14:paraId="45693CA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7148B32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0.65</w:t>
            </w:r>
          </w:p>
        </w:tc>
        <w:tc>
          <w:tcPr>
            <w:tcW w:w="960" w:type="dxa"/>
            <w:tcBorders>
              <w:top w:val="nil"/>
              <w:left w:val="single" w:sz="4" w:space="0" w:color="auto"/>
              <w:bottom w:val="nil"/>
              <w:right w:val="single" w:sz="4" w:space="0" w:color="auto"/>
            </w:tcBorders>
            <w:shd w:val="clear" w:color="auto" w:fill="auto"/>
            <w:noWrap/>
            <w:vAlign w:val="bottom"/>
            <w:hideMark/>
          </w:tcPr>
          <w:p w14:paraId="0D0E9D6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04B8C94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3984980"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1782BC9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0D88B43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¿ùëÏ³í³ïáñáí 0,25ËÙ ÏáÕÉÇóù</w:t>
            </w:r>
          </w:p>
        </w:tc>
        <w:tc>
          <w:tcPr>
            <w:tcW w:w="960" w:type="dxa"/>
            <w:tcBorders>
              <w:top w:val="nil"/>
              <w:left w:val="single" w:sz="4" w:space="0" w:color="auto"/>
              <w:bottom w:val="nil"/>
              <w:right w:val="single" w:sz="4" w:space="0" w:color="auto"/>
            </w:tcBorders>
            <w:shd w:val="clear" w:color="auto" w:fill="auto"/>
            <w:noWrap/>
            <w:vAlign w:val="bottom"/>
            <w:hideMark/>
          </w:tcPr>
          <w:p w14:paraId="5077260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nil"/>
            </w:tcBorders>
            <w:shd w:val="clear" w:color="000000" w:fill="FFFFFF"/>
            <w:noWrap/>
            <w:vAlign w:val="bottom"/>
            <w:hideMark/>
          </w:tcPr>
          <w:p w14:paraId="05FBD32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auto" w:fill="auto"/>
            <w:noWrap/>
            <w:vAlign w:val="bottom"/>
            <w:hideMark/>
          </w:tcPr>
          <w:p w14:paraId="28DF965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2497836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67BDF89" w14:textId="77777777" w:rsidTr="00A521B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4899D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50431EA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ÙÇÝã¨ 2Ù Ñ»éáõ ß»ÝùÇ å³ïÇó</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FCD4E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000000" w:fill="FFFFFF"/>
            <w:noWrap/>
            <w:vAlign w:val="bottom"/>
            <w:hideMark/>
          </w:tcPr>
          <w:p w14:paraId="3381482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BA325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5F2A57E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0DAA166" w14:textId="77777777" w:rsidTr="00A521BB">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3B83B5"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14</w:t>
            </w:r>
          </w:p>
        </w:tc>
        <w:tc>
          <w:tcPr>
            <w:tcW w:w="4200" w:type="dxa"/>
            <w:tcBorders>
              <w:top w:val="nil"/>
              <w:left w:val="nil"/>
              <w:bottom w:val="single" w:sz="4" w:space="0" w:color="auto"/>
              <w:right w:val="nil"/>
            </w:tcBorders>
            <w:shd w:val="clear" w:color="auto" w:fill="auto"/>
            <w:vAlign w:val="center"/>
            <w:hideMark/>
          </w:tcPr>
          <w:p w14:paraId="4B3870D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3-ñ¹ Ï³ñ·Ç ÑáÕ Ç ÷áñáõÙ Ó»ñùáí  Ëñ³ÙáõÕáõÙ Ù»Ë³ÝÇ½ÙÇ ³ßË³ï³ÝùÇó Ñ»ïá 1,1x1,2</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F4D1FB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auto" w:fill="auto"/>
            <w:vAlign w:val="center"/>
            <w:hideMark/>
          </w:tcPr>
          <w:p w14:paraId="5CC6EA93" w14:textId="77777777" w:rsidR="00305ED6" w:rsidRPr="00BC7FC6" w:rsidRDefault="00305ED6" w:rsidP="00A521BB">
            <w:pPr>
              <w:jc w:val="center"/>
              <w:rPr>
                <w:rFonts w:ascii="Arial Armenian" w:hAnsi="Arial Armenian"/>
                <w:sz w:val="18"/>
                <w:szCs w:val="18"/>
              </w:rPr>
            </w:pPr>
            <w:r w:rsidRPr="00BC7FC6">
              <w:rPr>
                <w:rFonts w:ascii="Arial Armenian" w:hAnsi="Arial Armenian"/>
                <w:sz w:val="18"/>
                <w:szCs w:val="18"/>
              </w:rPr>
              <w:t>7</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21F89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704ACE5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BDF548" w14:textId="77777777" w:rsidTr="00A521BB">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5E6E65B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15</w:t>
            </w:r>
          </w:p>
        </w:tc>
        <w:tc>
          <w:tcPr>
            <w:tcW w:w="4200" w:type="dxa"/>
            <w:tcBorders>
              <w:top w:val="nil"/>
              <w:left w:val="nil"/>
              <w:bottom w:val="nil"/>
              <w:right w:val="single" w:sz="4" w:space="0" w:color="auto"/>
            </w:tcBorders>
            <w:shd w:val="clear" w:color="auto" w:fill="auto"/>
            <w:noWrap/>
            <w:vAlign w:val="bottom"/>
            <w:hideMark/>
          </w:tcPr>
          <w:p w14:paraId="4C424A3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ø³Ý¹³Í ·ñáõÝïÇ Ñ³ñÃ»óáõÙ</w:t>
            </w:r>
          </w:p>
        </w:tc>
        <w:tc>
          <w:tcPr>
            <w:tcW w:w="960" w:type="dxa"/>
            <w:tcBorders>
              <w:top w:val="nil"/>
              <w:left w:val="nil"/>
              <w:bottom w:val="nil"/>
              <w:right w:val="single" w:sz="4" w:space="0" w:color="auto"/>
            </w:tcBorders>
            <w:shd w:val="clear" w:color="auto" w:fill="auto"/>
            <w:noWrap/>
            <w:vAlign w:val="bottom"/>
            <w:hideMark/>
          </w:tcPr>
          <w:p w14:paraId="262638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2364F1F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0.65</w:t>
            </w:r>
          </w:p>
        </w:tc>
        <w:tc>
          <w:tcPr>
            <w:tcW w:w="960" w:type="dxa"/>
            <w:tcBorders>
              <w:top w:val="nil"/>
              <w:left w:val="single" w:sz="4" w:space="0" w:color="auto"/>
              <w:bottom w:val="nil"/>
              <w:right w:val="nil"/>
            </w:tcBorders>
            <w:shd w:val="clear" w:color="auto" w:fill="auto"/>
            <w:noWrap/>
            <w:vAlign w:val="bottom"/>
            <w:hideMark/>
          </w:tcPr>
          <w:p w14:paraId="72A26E9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5C7947A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BDFE1D8" w14:textId="77777777" w:rsidTr="00A521B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77A66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E3839D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ï»ÕáõÙ µáõÉ¹á½»ñáí</w:t>
            </w:r>
          </w:p>
        </w:tc>
        <w:tc>
          <w:tcPr>
            <w:tcW w:w="960" w:type="dxa"/>
            <w:tcBorders>
              <w:top w:val="nil"/>
              <w:left w:val="nil"/>
              <w:bottom w:val="single" w:sz="4" w:space="0" w:color="auto"/>
              <w:right w:val="single" w:sz="4" w:space="0" w:color="auto"/>
            </w:tcBorders>
            <w:shd w:val="clear" w:color="auto" w:fill="auto"/>
            <w:noWrap/>
            <w:vAlign w:val="bottom"/>
            <w:hideMark/>
          </w:tcPr>
          <w:p w14:paraId="6E1038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7F41A06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nil"/>
            </w:tcBorders>
            <w:shd w:val="clear" w:color="auto" w:fill="auto"/>
            <w:noWrap/>
            <w:vAlign w:val="bottom"/>
            <w:hideMark/>
          </w:tcPr>
          <w:p w14:paraId="13B497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236D04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CEA008F"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6E7F6F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16</w:t>
            </w:r>
          </w:p>
        </w:tc>
        <w:tc>
          <w:tcPr>
            <w:tcW w:w="4200" w:type="dxa"/>
            <w:tcBorders>
              <w:top w:val="nil"/>
              <w:left w:val="nil"/>
              <w:bottom w:val="nil"/>
              <w:right w:val="single" w:sz="4" w:space="0" w:color="auto"/>
            </w:tcBorders>
            <w:shd w:val="clear" w:color="auto" w:fill="auto"/>
            <w:noWrap/>
            <w:vAlign w:val="bottom"/>
            <w:hideMark/>
          </w:tcPr>
          <w:p w14:paraId="7BF9E68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ø³Ý¹³Í ·ñáõÝïÇ Ñ³ñÃ»óáõÙ</w:t>
            </w:r>
          </w:p>
        </w:tc>
        <w:tc>
          <w:tcPr>
            <w:tcW w:w="960" w:type="dxa"/>
            <w:tcBorders>
              <w:top w:val="nil"/>
              <w:left w:val="nil"/>
              <w:bottom w:val="nil"/>
              <w:right w:val="single" w:sz="4" w:space="0" w:color="auto"/>
            </w:tcBorders>
            <w:shd w:val="clear" w:color="auto" w:fill="auto"/>
            <w:noWrap/>
            <w:vAlign w:val="bottom"/>
            <w:hideMark/>
          </w:tcPr>
          <w:p w14:paraId="3D0D947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single" w:sz="4" w:space="0" w:color="auto"/>
            </w:tcBorders>
            <w:shd w:val="clear" w:color="000000" w:fill="FFFFFF"/>
            <w:noWrap/>
            <w:vAlign w:val="bottom"/>
            <w:hideMark/>
          </w:tcPr>
          <w:p w14:paraId="4D06A2A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960" w:type="dxa"/>
            <w:tcBorders>
              <w:top w:val="nil"/>
              <w:left w:val="nil"/>
              <w:bottom w:val="nil"/>
              <w:right w:val="nil"/>
            </w:tcBorders>
            <w:shd w:val="clear" w:color="auto" w:fill="auto"/>
            <w:noWrap/>
            <w:vAlign w:val="bottom"/>
            <w:hideMark/>
          </w:tcPr>
          <w:p w14:paraId="129BBF3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7C023C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1ECA304"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24619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6BFB5A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ï»ÕáõÙ Ó»éùáí</w:t>
            </w:r>
          </w:p>
        </w:tc>
        <w:tc>
          <w:tcPr>
            <w:tcW w:w="960" w:type="dxa"/>
            <w:tcBorders>
              <w:top w:val="nil"/>
              <w:left w:val="nil"/>
              <w:bottom w:val="single" w:sz="4" w:space="0" w:color="auto"/>
              <w:right w:val="single" w:sz="4" w:space="0" w:color="auto"/>
            </w:tcBorders>
            <w:shd w:val="clear" w:color="auto" w:fill="auto"/>
            <w:noWrap/>
            <w:vAlign w:val="bottom"/>
            <w:hideMark/>
          </w:tcPr>
          <w:p w14:paraId="63A836B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748A230"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4882E7C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10182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BCCCC09"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E3684A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17</w:t>
            </w:r>
          </w:p>
        </w:tc>
        <w:tc>
          <w:tcPr>
            <w:tcW w:w="4200" w:type="dxa"/>
            <w:tcBorders>
              <w:top w:val="nil"/>
              <w:left w:val="nil"/>
              <w:bottom w:val="nil"/>
              <w:right w:val="single" w:sz="4" w:space="0" w:color="auto"/>
            </w:tcBorders>
            <w:shd w:val="clear" w:color="auto" w:fill="auto"/>
            <w:noWrap/>
            <w:vAlign w:val="bottom"/>
            <w:hideMark/>
          </w:tcPr>
          <w:p w14:paraId="4C8CD1D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ÞÇÝ ³ÕµÇ µ³ñÓáõÙ »í  ï»Õ³÷áËáõÙ 5 ÏÙ </w:t>
            </w:r>
          </w:p>
        </w:tc>
        <w:tc>
          <w:tcPr>
            <w:tcW w:w="960" w:type="dxa"/>
            <w:tcBorders>
              <w:top w:val="nil"/>
              <w:left w:val="nil"/>
              <w:bottom w:val="nil"/>
              <w:right w:val="nil"/>
            </w:tcBorders>
            <w:shd w:val="clear" w:color="auto" w:fill="auto"/>
            <w:noWrap/>
            <w:vAlign w:val="bottom"/>
            <w:hideMark/>
          </w:tcPr>
          <w:p w14:paraId="515AFBA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nil"/>
              <w:right w:val="single" w:sz="4" w:space="0" w:color="auto"/>
            </w:tcBorders>
            <w:shd w:val="clear" w:color="000000" w:fill="FFFFFF"/>
            <w:noWrap/>
            <w:vAlign w:val="bottom"/>
            <w:hideMark/>
          </w:tcPr>
          <w:p w14:paraId="2A74E14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37.5</w:t>
            </w:r>
          </w:p>
        </w:tc>
        <w:tc>
          <w:tcPr>
            <w:tcW w:w="960" w:type="dxa"/>
            <w:tcBorders>
              <w:top w:val="nil"/>
              <w:left w:val="nil"/>
              <w:bottom w:val="nil"/>
              <w:right w:val="single" w:sz="4" w:space="0" w:color="auto"/>
            </w:tcBorders>
            <w:shd w:val="clear" w:color="auto" w:fill="auto"/>
            <w:noWrap/>
            <w:vAlign w:val="bottom"/>
            <w:hideMark/>
          </w:tcPr>
          <w:p w14:paraId="60F32FB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6C797D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7E24887" w14:textId="77777777" w:rsidTr="00A521B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C333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single" w:sz="4" w:space="0" w:color="auto"/>
              <w:right w:val="single" w:sz="4" w:space="0" w:color="auto"/>
            </w:tcBorders>
            <w:shd w:val="clear" w:color="auto" w:fill="auto"/>
            <w:noWrap/>
            <w:vAlign w:val="bottom"/>
            <w:hideMark/>
          </w:tcPr>
          <w:p w14:paraId="310666F4"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single" w:sz="4" w:space="0" w:color="auto"/>
              <w:left w:val="nil"/>
              <w:bottom w:val="single" w:sz="4" w:space="0" w:color="auto"/>
              <w:right w:val="nil"/>
            </w:tcBorders>
            <w:shd w:val="clear" w:color="auto" w:fill="auto"/>
            <w:noWrap/>
            <w:vAlign w:val="bottom"/>
            <w:hideMark/>
          </w:tcPr>
          <w:p w14:paraId="5DA8768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81BB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single" w:sz="4" w:space="0" w:color="auto"/>
              <w:right w:val="nil"/>
            </w:tcBorders>
            <w:shd w:val="clear" w:color="auto" w:fill="auto"/>
            <w:noWrap/>
            <w:vAlign w:val="bottom"/>
            <w:hideMark/>
          </w:tcPr>
          <w:p w14:paraId="57AC33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888BC"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5B42EBE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05075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EF6383E"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î³ÝÇù</w:t>
            </w:r>
          </w:p>
        </w:tc>
        <w:tc>
          <w:tcPr>
            <w:tcW w:w="960" w:type="dxa"/>
            <w:tcBorders>
              <w:top w:val="nil"/>
              <w:left w:val="nil"/>
              <w:bottom w:val="single" w:sz="4" w:space="0" w:color="auto"/>
              <w:right w:val="nil"/>
            </w:tcBorders>
            <w:shd w:val="clear" w:color="auto" w:fill="auto"/>
            <w:noWrap/>
            <w:vAlign w:val="bottom"/>
            <w:hideMark/>
          </w:tcPr>
          <w:p w14:paraId="56D874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F9FB0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39206C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2BEA6C21"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25</w:t>
            </w:r>
            <w:r w:rsidR="00305ED6">
              <w:rPr>
                <w:rFonts w:ascii="Arial Armenian" w:hAnsi="Arial Armenian"/>
                <w:sz w:val="20"/>
                <w:szCs w:val="20"/>
              </w:rPr>
              <w:t>%</w:t>
            </w:r>
          </w:p>
        </w:tc>
      </w:tr>
      <w:tr w:rsidR="00305ED6" w:rsidRPr="00BC7FC6" w14:paraId="0603497C"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15FF1E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single" w:sz="4" w:space="0" w:color="auto"/>
            </w:tcBorders>
            <w:shd w:val="clear" w:color="auto" w:fill="auto"/>
            <w:noWrap/>
            <w:vAlign w:val="bottom"/>
            <w:hideMark/>
          </w:tcPr>
          <w:p w14:paraId="48D0ED1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î³ÝÇùÇ ÷³ÛïÛ³ Íå»ÕÝ³áï»ñÇ ¨</w:t>
            </w:r>
          </w:p>
        </w:tc>
        <w:tc>
          <w:tcPr>
            <w:tcW w:w="960" w:type="dxa"/>
            <w:tcBorders>
              <w:top w:val="nil"/>
              <w:left w:val="nil"/>
              <w:bottom w:val="nil"/>
              <w:right w:val="nil"/>
            </w:tcBorders>
            <w:shd w:val="clear" w:color="auto" w:fill="auto"/>
            <w:noWrap/>
            <w:vAlign w:val="bottom"/>
            <w:hideMark/>
          </w:tcPr>
          <w:p w14:paraId="1225271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single" w:sz="4" w:space="0" w:color="auto"/>
              <w:bottom w:val="nil"/>
              <w:right w:val="single" w:sz="4" w:space="0" w:color="auto"/>
            </w:tcBorders>
            <w:shd w:val="clear" w:color="000000" w:fill="FFFFFF"/>
            <w:noWrap/>
            <w:vAlign w:val="bottom"/>
            <w:hideMark/>
          </w:tcPr>
          <w:p w14:paraId="365A322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3.150</w:t>
            </w:r>
          </w:p>
        </w:tc>
        <w:tc>
          <w:tcPr>
            <w:tcW w:w="960" w:type="dxa"/>
            <w:tcBorders>
              <w:top w:val="nil"/>
              <w:left w:val="nil"/>
              <w:bottom w:val="nil"/>
              <w:right w:val="nil"/>
            </w:tcBorders>
            <w:shd w:val="clear" w:color="auto" w:fill="auto"/>
            <w:noWrap/>
            <w:vAlign w:val="bottom"/>
            <w:hideMark/>
          </w:tcPr>
          <w:p w14:paraId="3D42682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37A3125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2E08490"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726BE2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345A19D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Ï³ñÏ³ëÇ å³ïñ³ëïáõÙ ,ï»Õ³¹ñáõÙ</w:t>
            </w:r>
          </w:p>
        </w:tc>
        <w:tc>
          <w:tcPr>
            <w:tcW w:w="960" w:type="dxa"/>
            <w:tcBorders>
              <w:top w:val="nil"/>
              <w:left w:val="nil"/>
              <w:bottom w:val="nil"/>
              <w:right w:val="nil"/>
            </w:tcBorders>
            <w:shd w:val="clear" w:color="auto" w:fill="auto"/>
            <w:noWrap/>
            <w:vAlign w:val="bottom"/>
            <w:hideMark/>
          </w:tcPr>
          <w:p w14:paraId="7F9F0D7F"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13D5B5A7"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08A68C88"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7869EE1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E237C3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A4A3A7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1CB0C86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·áÛáõÃÛáõÝ áõÝ»óáÕ ß»ÝùáõÙ</w:t>
            </w:r>
          </w:p>
        </w:tc>
        <w:tc>
          <w:tcPr>
            <w:tcW w:w="960" w:type="dxa"/>
            <w:tcBorders>
              <w:top w:val="nil"/>
              <w:left w:val="nil"/>
              <w:bottom w:val="nil"/>
              <w:right w:val="nil"/>
            </w:tcBorders>
            <w:shd w:val="clear" w:color="auto" w:fill="auto"/>
            <w:noWrap/>
            <w:vAlign w:val="bottom"/>
            <w:hideMark/>
          </w:tcPr>
          <w:p w14:paraId="45042E72"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4C7692E5"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7BEE3FF7"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7E18F2B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4B53704" w14:textId="77777777" w:rsidTr="00A521BB">
        <w:trPr>
          <w:trHeight w:val="255"/>
        </w:trPr>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5260426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single" w:sz="4" w:space="0" w:color="auto"/>
              <w:left w:val="nil"/>
              <w:bottom w:val="nil"/>
              <w:right w:val="single" w:sz="4" w:space="0" w:color="auto"/>
            </w:tcBorders>
            <w:shd w:val="clear" w:color="auto" w:fill="auto"/>
            <w:noWrap/>
            <w:vAlign w:val="bottom"/>
            <w:hideMark/>
          </w:tcPr>
          <w:p w14:paraId="51E185F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Ø»ï³Õ³Ï³Ý åñáýÇÉÝ»ñÇó ï³ÝÇùÇ</w:t>
            </w:r>
          </w:p>
        </w:tc>
        <w:tc>
          <w:tcPr>
            <w:tcW w:w="960" w:type="dxa"/>
            <w:tcBorders>
              <w:top w:val="single" w:sz="4" w:space="0" w:color="auto"/>
              <w:left w:val="nil"/>
              <w:bottom w:val="nil"/>
              <w:right w:val="nil"/>
            </w:tcBorders>
            <w:shd w:val="clear" w:color="auto" w:fill="auto"/>
            <w:noWrap/>
            <w:vAlign w:val="bottom"/>
            <w:hideMark/>
          </w:tcPr>
          <w:p w14:paraId="53DD7FA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73769CC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0.564</w:t>
            </w:r>
          </w:p>
        </w:tc>
        <w:tc>
          <w:tcPr>
            <w:tcW w:w="960" w:type="dxa"/>
            <w:tcBorders>
              <w:top w:val="single" w:sz="4" w:space="0" w:color="auto"/>
              <w:left w:val="nil"/>
              <w:bottom w:val="nil"/>
              <w:right w:val="nil"/>
            </w:tcBorders>
            <w:shd w:val="clear" w:color="auto" w:fill="auto"/>
            <w:noWrap/>
            <w:vAlign w:val="bottom"/>
            <w:hideMark/>
          </w:tcPr>
          <w:p w14:paraId="286975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70C22FE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283BBC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70C7C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55236B9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Ù³ñ¹³ÏÝ»ñÇ ,Ï³ñÏ³ëÇ ÙáÝï³ÅáõÙ</w:t>
            </w:r>
          </w:p>
        </w:tc>
        <w:tc>
          <w:tcPr>
            <w:tcW w:w="960" w:type="dxa"/>
            <w:tcBorders>
              <w:top w:val="nil"/>
              <w:left w:val="nil"/>
              <w:bottom w:val="nil"/>
              <w:right w:val="nil"/>
            </w:tcBorders>
            <w:shd w:val="clear" w:color="auto" w:fill="auto"/>
            <w:noWrap/>
            <w:vAlign w:val="bottom"/>
            <w:hideMark/>
          </w:tcPr>
          <w:p w14:paraId="4AE29755"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71D462CE"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7BDF6B40"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45225E2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AC063B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2C80D4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6FB1140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·áÛáõÃÛáõÝ áõÝ»óáÕ ß»ÝùáõÙ</w:t>
            </w:r>
          </w:p>
        </w:tc>
        <w:tc>
          <w:tcPr>
            <w:tcW w:w="960" w:type="dxa"/>
            <w:tcBorders>
              <w:top w:val="nil"/>
              <w:left w:val="nil"/>
              <w:bottom w:val="nil"/>
              <w:right w:val="nil"/>
            </w:tcBorders>
            <w:shd w:val="clear" w:color="auto" w:fill="auto"/>
            <w:noWrap/>
            <w:vAlign w:val="bottom"/>
            <w:hideMark/>
          </w:tcPr>
          <w:p w14:paraId="775B6C0C"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94CF815"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68D5EA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19275D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0AC8D2E"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61BD775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single" w:sz="4" w:space="0" w:color="auto"/>
              <w:left w:val="nil"/>
              <w:bottom w:val="nil"/>
              <w:right w:val="single" w:sz="4" w:space="0" w:color="auto"/>
            </w:tcBorders>
            <w:shd w:val="clear" w:color="auto" w:fill="auto"/>
            <w:noWrap/>
            <w:vAlign w:val="bottom"/>
            <w:hideMark/>
          </w:tcPr>
          <w:p w14:paraId="3C98DA2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Ø»ï³Õ³Ï³Ý ÏáÝëïñáõÏóÇ³Ý»ñÇ</w:t>
            </w:r>
          </w:p>
        </w:tc>
        <w:tc>
          <w:tcPr>
            <w:tcW w:w="960" w:type="dxa"/>
            <w:tcBorders>
              <w:top w:val="single" w:sz="4" w:space="0" w:color="auto"/>
              <w:left w:val="nil"/>
              <w:bottom w:val="nil"/>
              <w:right w:val="nil"/>
            </w:tcBorders>
            <w:shd w:val="clear" w:color="auto" w:fill="auto"/>
            <w:noWrap/>
            <w:vAlign w:val="bottom"/>
            <w:hideMark/>
          </w:tcPr>
          <w:p w14:paraId="4EF5692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nil"/>
              <w:right w:val="single" w:sz="4" w:space="0" w:color="auto"/>
            </w:tcBorders>
            <w:shd w:val="clear" w:color="000000" w:fill="FFFFFF"/>
            <w:noWrap/>
            <w:vAlign w:val="bottom"/>
            <w:hideMark/>
          </w:tcPr>
          <w:p w14:paraId="37CEC6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0.564</w:t>
            </w:r>
          </w:p>
        </w:tc>
        <w:tc>
          <w:tcPr>
            <w:tcW w:w="960" w:type="dxa"/>
            <w:tcBorders>
              <w:top w:val="nil"/>
              <w:left w:val="nil"/>
              <w:bottom w:val="nil"/>
              <w:right w:val="nil"/>
            </w:tcBorders>
            <w:shd w:val="clear" w:color="auto" w:fill="auto"/>
            <w:noWrap/>
            <w:vAlign w:val="bottom"/>
            <w:hideMark/>
          </w:tcPr>
          <w:p w14:paraId="12A1AFC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FE0731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4AF9D10"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B0E44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3B32EF2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ÛáõÕ³Ý»ñÏáõÙ   2 ³Ý·³Ù</w:t>
            </w:r>
          </w:p>
        </w:tc>
        <w:tc>
          <w:tcPr>
            <w:tcW w:w="960" w:type="dxa"/>
            <w:tcBorders>
              <w:top w:val="nil"/>
              <w:left w:val="nil"/>
              <w:bottom w:val="single" w:sz="4" w:space="0" w:color="auto"/>
              <w:right w:val="nil"/>
            </w:tcBorders>
            <w:shd w:val="clear" w:color="auto" w:fill="auto"/>
            <w:noWrap/>
            <w:vAlign w:val="bottom"/>
            <w:hideMark/>
          </w:tcPr>
          <w:p w14:paraId="2C0CB5A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EA2B53D"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430FED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52983B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F46315B" w14:textId="77777777" w:rsidTr="00A521BB">
        <w:trPr>
          <w:trHeight w:val="276"/>
        </w:trPr>
        <w:tc>
          <w:tcPr>
            <w:tcW w:w="960" w:type="dxa"/>
            <w:vMerge w:val="restart"/>
            <w:tcBorders>
              <w:top w:val="nil"/>
              <w:left w:val="single" w:sz="4" w:space="0" w:color="auto"/>
              <w:bottom w:val="nil"/>
              <w:right w:val="single" w:sz="4" w:space="0" w:color="auto"/>
            </w:tcBorders>
            <w:shd w:val="clear" w:color="000000" w:fill="FFFFFF"/>
            <w:noWrap/>
            <w:vAlign w:val="bottom"/>
            <w:hideMark/>
          </w:tcPr>
          <w:p w14:paraId="50293984"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4</w:t>
            </w:r>
          </w:p>
        </w:tc>
        <w:tc>
          <w:tcPr>
            <w:tcW w:w="4200" w:type="dxa"/>
            <w:vMerge w:val="restart"/>
            <w:tcBorders>
              <w:top w:val="nil"/>
              <w:left w:val="nil"/>
              <w:bottom w:val="nil"/>
              <w:right w:val="single" w:sz="4" w:space="0" w:color="auto"/>
            </w:tcBorders>
            <w:shd w:val="clear" w:color="000000" w:fill="FFFFFF"/>
            <w:vAlign w:val="center"/>
            <w:hideMark/>
          </w:tcPr>
          <w:p w14:paraId="58905A76"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æñÑáñ¹³Ý  Ï³ËáíÇ, óÇÝÏ³å³ï   ÃÇÃ»ÕÇó  0,55ÙÙ Ñ³ëïáõÃÛ³Ý</w:t>
            </w:r>
          </w:p>
        </w:tc>
        <w:tc>
          <w:tcPr>
            <w:tcW w:w="960" w:type="dxa"/>
            <w:vMerge w:val="restart"/>
            <w:tcBorders>
              <w:top w:val="nil"/>
              <w:left w:val="single" w:sz="4" w:space="0" w:color="auto"/>
              <w:bottom w:val="nil"/>
              <w:right w:val="single" w:sz="4" w:space="0" w:color="auto"/>
            </w:tcBorders>
            <w:shd w:val="clear" w:color="000000" w:fill="FFFFFF"/>
            <w:noWrap/>
            <w:vAlign w:val="center"/>
            <w:hideMark/>
          </w:tcPr>
          <w:p w14:paraId="34EB5515"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w:t>
            </w:r>
          </w:p>
        </w:tc>
        <w:tc>
          <w:tcPr>
            <w:tcW w:w="960" w:type="dxa"/>
            <w:vMerge w:val="restart"/>
            <w:tcBorders>
              <w:top w:val="nil"/>
              <w:left w:val="single" w:sz="4" w:space="0" w:color="auto"/>
              <w:bottom w:val="nil"/>
              <w:right w:val="single" w:sz="4" w:space="0" w:color="auto"/>
            </w:tcBorders>
            <w:shd w:val="clear" w:color="000000" w:fill="FFFFFF"/>
            <w:noWrap/>
            <w:vAlign w:val="center"/>
            <w:hideMark/>
          </w:tcPr>
          <w:p w14:paraId="432BD5E7"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58.2</w:t>
            </w:r>
          </w:p>
        </w:tc>
        <w:tc>
          <w:tcPr>
            <w:tcW w:w="960" w:type="dxa"/>
            <w:vMerge w:val="restart"/>
            <w:tcBorders>
              <w:top w:val="nil"/>
              <w:left w:val="single" w:sz="4" w:space="0" w:color="auto"/>
              <w:bottom w:val="nil"/>
              <w:right w:val="single" w:sz="4" w:space="0" w:color="auto"/>
            </w:tcBorders>
            <w:shd w:val="clear" w:color="000000" w:fill="FFFFFF"/>
            <w:noWrap/>
            <w:vAlign w:val="center"/>
            <w:hideMark/>
          </w:tcPr>
          <w:p w14:paraId="03B9DF81"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nil"/>
              <w:left w:val="single" w:sz="4" w:space="0" w:color="auto"/>
              <w:bottom w:val="nil"/>
              <w:right w:val="single" w:sz="4" w:space="0" w:color="auto"/>
            </w:tcBorders>
            <w:shd w:val="clear" w:color="000000" w:fill="FFFFFF"/>
            <w:noWrap/>
            <w:vAlign w:val="center"/>
            <w:hideMark/>
          </w:tcPr>
          <w:p w14:paraId="0CC01083"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7F7CD3A4" w14:textId="77777777" w:rsidTr="00A521BB">
        <w:trPr>
          <w:trHeight w:val="276"/>
        </w:trPr>
        <w:tc>
          <w:tcPr>
            <w:tcW w:w="960" w:type="dxa"/>
            <w:vMerge/>
            <w:tcBorders>
              <w:top w:val="nil"/>
              <w:left w:val="single" w:sz="4" w:space="0" w:color="auto"/>
              <w:bottom w:val="nil"/>
              <w:right w:val="single" w:sz="4" w:space="0" w:color="auto"/>
            </w:tcBorders>
            <w:vAlign w:val="center"/>
            <w:hideMark/>
          </w:tcPr>
          <w:p w14:paraId="02E039A4"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nil"/>
              <w:right w:val="single" w:sz="4" w:space="0" w:color="auto"/>
            </w:tcBorders>
            <w:vAlign w:val="center"/>
            <w:hideMark/>
          </w:tcPr>
          <w:p w14:paraId="6F100A4A"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55679E30"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032C782D"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5C0AF691" w14:textId="77777777" w:rsidR="00305ED6" w:rsidRPr="00BC7FC6" w:rsidRDefault="00305ED6" w:rsidP="00A521BB">
            <w:pPr>
              <w:rPr>
                <w:rFonts w:ascii="Arial Armenian" w:hAnsi="Arial Armenian"/>
                <w:color w:val="000000"/>
                <w:sz w:val="20"/>
                <w:szCs w:val="20"/>
              </w:rPr>
            </w:pPr>
          </w:p>
        </w:tc>
        <w:tc>
          <w:tcPr>
            <w:tcW w:w="1040" w:type="dxa"/>
            <w:vMerge/>
            <w:tcBorders>
              <w:top w:val="nil"/>
              <w:left w:val="single" w:sz="4" w:space="0" w:color="auto"/>
              <w:bottom w:val="nil"/>
              <w:right w:val="single" w:sz="4" w:space="0" w:color="auto"/>
            </w:tcBorders>
            <w:vAlign w:val="center"/>
            <w:hideMark/>
          </w:tcPr>
          <w:p w14:paraId="2BA1F691" w14:textId="77777777" w:rsidR="00305ED6" w:rsidRPr="00BC7FC6" w:rsidRDefault="00305ED6" w:rsidP="00A521BB">
            <w:pPr>
              <w:rPr>
                <w:rFonts w:ascii="Arial Armenian" w:hAnsi="Arial Armenian"/>
                <w:color w:val="000000"/>
                <w:sz w:val="20"/>
                <w:szCs w:val="20"/>
              </w:rPr>
            </w:pPr>
          </w:p>
        </w:tc>
      </w:tr>
      <w:tr w:rsidR="00305ED6" w:rsidRPr="00BC7FC6" w14:paraId="0E39DF1A" w14:textId="77777777" w:rsidTr="00A521BB">
        <w:trPr>
          <w:trHeight w:val="276"/>
        </w:trPr>
        <w:tc>
          <w:tcPr>
            <w:tcW w:w="960" w:type="dxa"/>
            <w:vMerge/>
            <w:tcBorders>
              <w:top w:val="nil"/>
              <w:left w:val="single" w:sz="4" w:space="0" w:color="auto"/>
              <w:bottom w:val="nil"/>
              <w:right w:val="single" w:sz="4" w:space="0" w:color="auto"/>
            </w:tcBorders>
            <w:vAlign w:val="center"/>
            <w:hideMark/>
          </w:tcPr>
          <w:p w14:paraId="72D038E8"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nil"/>
              <w:right w:val="single" w:sz="4" w:space="0" w:color="auto"/>
            </w:tcBorders>
            <w:vAlign w:val="center"/>
            <w:hideMark/>
          </w:tcPr>
          <w:p w14:paraId="3923FFB6"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3515C475"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1F1E8017"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7024C60C" w14:textId="77777777" w:rsidR="00305ED6" w:rsidRPr="00BC7FC6" w:rsidRDefault="00305ED6" w:rsidP="00A521BB">
            <w:pPr>
              <w:rPr>
                <w:rFonts w:ascii="Arial Armenian" w:hAnsi="Arial Armenian"/>
                <w:color w:val="000000"/>
                <w:sz w:val="20"/>
                <w:szCs w:val="20"/>
              </w:rPr>
            </w:pPr>
          </w:p>
        </w:tc>
        <w:tc>
          <w:tcPr>
            <w:tcW w:w="1040" w:type="dxa"/>
            <w:vMerge/>
            <w:tcBorders>
              <w:top w:val="nil"/>
              <w:left w:val="single" w:sz="4" w:space="0" w:color="auto"/>
              <w:bottom w:val="nil"/>
              <w:right w:val="single" w:sz="4" w:space="0" w:color="auto"/>
            </w:tcBorders>
            <w:vAlign w:val="center"/>
            <w:hideMark/>
          </w:tcPr>
          <w:p w14:paraId="4DCEB671" w14:textId="77777777" w:rsidR="00305ED6" w:rsidRPr="00BC7FC6" w:rsidRDefault="00305ED6" w:rsidP="00A521BB">
            <w:pPr>
              <w:rPr>
                <w:rFonts w:ascii="Arial Armenian" w:hAnsi="Arial Armenian"/>
                <w:color w:val="000000"/>
                <w:sz w:val="20"/>
                <w:szCs w:val="20"/>
              </w:rPr>
            </w:pPr>
          </w:p>
        </w:tc>
      </w:tr>
      <w:tr w:rsidR="00305ED6" w:rsidRPr="00BC7FC6" w14:paraId="5C4B485C"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5D3097F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single" w:sz="4" w:space="0" w:color="auto"/>
              <w:left w:val="nil"/>
              <w:bottom w:val="nil"/>
              <w:right w:val="nil"/>
            </w:tcBorders>
            <w:shd w:val="clear" w:color="auto" w:fill="auto"/>
            <w:noWrap/>
            <w:vAlign w:val="bottom"/>
            <w:hideMark/>
          </w:tcPr>
          <w:p w14:paraId="2C42254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î³ÝÇùÇ Í³ÍÏÁ  óÇÝÏ³å³ï 0,6ÙÙ</w:t>
            </w:r>
          </w:p>
        </w:tc>
        <w:tc>
          <w:tcPr>
            <w:tcW w:w="960" w:type="dxa"/>
            <w:tcBorders>
              <w:top w:val="single" w:sz="4" w:space="0" w:color="auto"/>
              <w:left w:val="single" w:sz="4" w:space="0" w:color="auto"/>
              <w:bottom w:val="nil"/>
              <w:right w:val="nil"/>
            </w:tcBorders>
            <w:shd w:val="clear" w:color="auto" w:fill="auto"/>
            <w:noWrap/>
            <w:vAlign w:val="bottom"/>
            <w:hideMark/>
          </w:tcPr>
          <w:p w14:paraId="009C48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06A80C7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267.3</w:t>
            </w:r>
          </w:p>
        </w:tc>
        <w:tc>
          <w:tcPr>
            <w:tcW w:w="960" w:type="dxa"/>
            <w:tcBorders>
              <w:top w:val="single" w:sz="4" w:space="0" w:color="auto"/>
              <w:left w:val="nil"/>
              <w:bottom w:val="nil"/>
              <w:right w:val="single" w:sz="4" w:space="0" w:color="auto"/>
            </w:tcBorders>
            <w:shd w:val="clear" w:color="auto" w:fill="auto"/>
            <w:noWrap/>
            <w:vAlign w:val="bottom"/>
            <w:hideMark/>
          </w:tcPr>
          <w:p w14:paraId="77F2F7D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nil"/>
              <w:bottom w:val="nil"/>
              <w:right w:val="single" w:sz="4" w:space="0" w:color="auto"/>
            </w:tcBorders>
            <w:shd w:val="clear" w:color="auto" w:fill="auto"/>
            <w:noWrap/>
            <w:vAlign w:val="bottom"/>
            <w:hideMark/>
          </w:tcPr>
          <w:p w14:paraId="3F19CFF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CB37498"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F23DC4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2DC61DA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åñáýÇÉ³íáñ ÃÇÃ»ÕÇó ÷³ÛïÛ³ </w:t>
            </w:r>
          </w:p>
        </w:tc>
        <w:tc>
          <w:tcPr>
            <w:tcW w:w="960" w:type="dxa"/>
            <w:tcBorders>
              <w:top w:val="nil"/>
              <w:left w:val="single" w:sz="4" w:space="0" w:color="auto"/>
              <w:bottom w:val="nil"/>
              <w:right w:val="nil"/>
            </w:tcBorders>
            <w:shd w:val="clear" w:color="auto" w:fill="auto"/>
            <w:noWrap/>
            <w:vAlign w:val="bottom"/>
            <w:hideMark/>
          </w:tcPr>
          <w:p w14:paraId="246C80A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7190A9EF"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single" w:sz="4" w:space="0" w:color="auto"/>
            </w:tcBorders>
            <w:shd w:val="clear" w:color="auto" w:fill="auto"/>
            <w:noWrap/>
            <w:vAlign w:val="bottom"/>
            <w:hideMark/>
          </w:tcPr>
          <w:p w14:paraId="55D42E2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47FBA9F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8F0CBC5"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B8CB03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4F51861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Ï³í³ñ³Ù³Ëáí Ý»ñ³éÛ³É ·á·ÝáóÝ»ñÁ</w:t>
            </w:r>
          </w:p>
        </w:tc>
        <w:tc>
          <w:tcPr>
            <w:tcW w:w="960" w:type="dxa"/>
            <w:tcBorders>
              <w:top w:val="nil"/>
              <w:left w:val="single" w:sz="4" w:space="0" w:color="auto"/>
              <w:bottom w:val="nil"/>
              <w:right w:val="nil"/>
            </w:tcBorders>
            <w:shd w:val="clear" w:color="auto" w:fill="auto"/>
            <w:noWrap/>
            <w:vAlign w:val="bottom"/>
            <w:hideMark/>
          </w:tcPr>
          <w:p w14:paraId="05915B0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345EB486"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single" w:sz="4" w:space="0" w:color="auto"/>
            </w:tcBorders>
            <w:shd w:val="clear" w:color="auto" w:fill="auto"/>
            <w:noWrap/>
            <w:vAlign w:val="bottom"/>
            <w:hideMark/>
          </w:tcPr>
          <w:p w14:paraId="304058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2F8ABF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F5A0AEA" w14:textId="77777777" w:rsidTr="00A521BB">
        <w:trPr>
          <w:trHeight w:val="276"/>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48C63003"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6</w:t>
            </w:r>
          </w:p>
        </w:tc>
        <w:tc>
          <w:tcPr>
            <w:tcW w:w="4200" w:type="dxa"/>
            <w:vMerge w:val="restart"/>
            <w:tcBorders>
              <w:top w:val="single" w:sz="4" w:space="0" w:color="auto"/>
              <w:left w:val="nil"/>
              <w:bottom w:val="single" w:sz="4" w:space="0" w:color="000000"/>
              <w:right w:val="single" w:sz="4" w:space="0" w:color="auto"/>
            </w:tcBorders>
            <w:shd w:val="clear" w:color="000000" w:fill="FFFFFF"/>
            <w:vAlign w:val="center"/>
            <w:hideMark/>
          </w:tcPr>
          <w:p w14:paraId="762CCF35"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¶³·³ÃÝ³·ÍÇ Í³ÍÏ óÇÝÏ³å³ï 0,55ÙÙ    ÃÇÃ»ÕÇó 400ÙÙ</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0162894"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D1F8736"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14</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D930D78"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D7868D2"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36DCA4A1" w14:textId="77777777" w:rsidTr="00A521BB">
        <w:trPr>
          <w:trHeight w:val="2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C61AFEA"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single" w:sz="4" w:space="0" w:color="000000"/>
              <w:right w:val="single" w:sz="4" w:space="0" w:color="auto"/>
            </w:tcBorders>
            <w:vAlign w:val="center"/>
            <w:hideMark/>
          </w:tcPr>
          <w:p w14:paraId="0AA6760F"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F0BCCF5"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2C28C9F"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C99A3C1"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1D2BDD7C" w14:textId="77777777" w:rsidR="00305ED6" w:rsidRPr="00BC7FC6" w:rsidRDefault="00305ED6" w:rsidP="00A521BB">
            <w:pPr>
              <w:rPr>
                <w:rFonts w:ascii="Arial Armenian" w:hAnsi="Arial Armenian"/>
                <w:color w:val="000000"/>
                <w:sz w:val="20"/>
                <w:szCs w:val="20"/>
              </w:rPr>
            </w:pPr>
          </w:p>
        </w:tc>
      </w:tr>
      <w:tr w:rsidR="00305ED6" w:rsidRPr="00BC7FC6" w14:paraId="688DB6CA" w14:textId="77777777" w:rsidTr="00A521BB">
        <w:trPr>
          <w:trHeight w:val="276"/>
        </w:trPr>
        <w:tc>
          <w:tcPr>
            <w:tcW w:w="9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49A49260"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7</w:t>
            </w:r>
          </w:p>
        </w:tc>
        <w:tc>
          <w:tcPr>
            <w:tcW w:w="4200" w:type="dxa"/>
            <w:vMerge w:val="restart"/>
            <w:tcBorders>
              <w:top w:val="nil"/>
              <w:left w:val="nil"/>
              <w:bottom w:val="single" w:sz="4" w:space="0" w:color="000000"/>
              <w:right w:val="single" w:sz="4" w:space="0" w:color="auto"/>
            </w:tcBorders>
            <w:shd w:val="clear" w:color="000000" w:fill="FFFFFF"/>
            <w:vAlign w:val="center"/>
            <w:hideMark/>
          </w:tcPr>
          <w:p w14:paraId="49903734"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î³ÝÇùÇ ÷³ÛïÛ³ Íå»ÕÝ³íáï»ñÇ ¨  Ï³ñÏ³ëÇ Ùß³ÏáõÙ Ñ³Ï³Ññ¹»Ñ³ÛÇÝ ÉáõÍáõÛÃáí</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CA2A6EC"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ËÙ</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6EA8E31"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3.15</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F5DBB34"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9E385B8"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7E3E02B9" w14:textId="77777777" w:rsidTr="00A521BB">
        <w:trPr>
          <w:trHeight w:val="276"/>
        </w:trPr>
        <w:tc>
          <w:tcPr>
            <w:tcW w:w="960" w:type="dxa"/>
            <w:vMerge/>
            <w:tcBorders>
              <w:top w:val="nil"/>
              <w:left w:val="single" w:sz="4" w:space="0" w:color="auto"/>
              <w:bottom w:val="single" w:sz="4" w:space="0" w:color="000000"/>
              <w:right w:val="single" w:sz="4" w:space="0" w:color="auto"/>
            </w:tcBorders>
            <w:vAlign w:val="center"/>
            <w:hideMark/>
          </w:tcPr>
          <w:p w14:paraId="1FAA4025"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single" w:sz="4" w:space="0" w:color="000000"/>
              <w:right w:val="single" w:sz="4" w:space="0" w:color="auto"/>
            </w:tcBorders>
            <w:vAlign w:val="center"/>
            <w:hideMark/>
          </w:tcPr>
          <w:p w14:paraId="616BA055"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78F2D55C"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16F02DA0"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171308B4" w14:textId="77777777" w:rsidR="00305ED6" w:rsidRPr="00BC7FC6" w:rsidRDefault="00305ED6" w:rsidP="00A521BB">
            <w:pPr>
              <w:rPr>
                <w:rFonts w:ascii="Arial Armenian" w:hAnsi="Arial Armenian"/>
                <w:color w:val="000000"/>
                <w:sz w:val="20"/>
                <w:szCs w:val="20"/>
              </w:rPr>
            </w:pPr>
          </w:p>
        </w:tc>
        <w:tc>
          <w:tcPr>
            <w:tcW w:w="1040" w:type="dxa"/>
            <w:vMerge/>
            <w:tcBorders>
              <w:top w:val="nil"/>
              <w:left w:val="single" w:sz="4" w:space="0" w:color="auto"/>
              <w:bottom w:val="single" w:sz="4" w:space="0" w:color="000000"/>
              <w:right w:val="single" w:sz="4" w:space="0" w:color="auto"/>
            </w:tcBorders>
            <w:vAlign w:val="center"/>
            <w:hideMark/>
          </w:tcPr>
          <w:p w14:paraId="50418FFF" w14:textId="77777777" w:rsidR="00305ED6" w:rsidRPr="00BC7FC6" w:rsidRDefault="00305ED6" w:rsidP="00A521BB">
            <w:pPr>
              <w:rPr>
                <w:rFonts w:ascii="Arial Armenian" w:hAnsi="Arial Armenian"/>
                <w:color w:val="000000"/>
                <w:sz w:val="20"/>
                <w:szCs w:val="20"/>
              </w:rPr>
            </w:pPr>
          </w:p>
        </w:tc>
      </w:tr>
      <w:tr w:rsidR="00305ED6" w:rsidRPr="00BC7FC6" w14:paraId="307C5B2F" w14:textId="77777777" w:rsidTr="00A521BB">
        <w:trPr>
          <w:trHeight w:val="276"/>
        </w:trPr>
        <w:tc>
          <w:tcPr>
            <w:tcW w:w="960" w:type="dxa"/>
            <w:vMerge/>
            <w:tcBorders>
              <w:top w:val="nil"/>
              <w:left w:val="single" w:sz="4" w:space="0" w:color="auto"/>
              <w:bottom w:val="single" w:sz="4" w:space="0" w:color="000000"/>
              <w:right w:val="single" w:sz="4" w:space="0" w:color="auto"/>
            </w:tcBorders>
            <w:vAlign w:val="center"/>
            <w:hideMark/>
          </w:tcPr>
          <w:p w14:paraId="2BFB7249"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single" w:sz="4" w:space="0" w:color="000000"/>
              <w:right w:val="single" w:sz="4" w:space="0" w:color="auto"/>
            </w:tcBorders>
            <w:vAlign w:val="center"/>
            <w:hideMark/>
          </w:tcPr>
          <w:p w14:paraId="685C36C1"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34AD7AF5"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7E52D19B"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A4027E3" w14:textId="77777777" w:rsidR="00305ED6" w:rsidRPr="00BC7FC6" w:rsidRDefault="00305ED6" w:rsidP="00A521BB">
            <w:pPr>
              <w:rPr>
                <w:rFonts w:ascii="Arial Armenian" w:hAnsi="Arial Armenian"/>
                <w:color w:val="000000"/>
                <w:sz w:val="20"/>
                <w:szCs w:val="20"/>
              </w:rPr>
            </w:pPr>
          </w:p>
        </w:tc>
        <w:tc>
          <w:tcPr>
            <w:tcW w:w="1040" w:type="dxa"/>
            <w:vMerge/>
            <w:tcBorders>
              <w:top w:val="nil"/>
              <w:left w:val="single" w:sz="4" w:space="0" w:color="auto"/>
              <w:bottom w:val="single" w:sz="4" w:space="0" w:color="000000"/>
              <w:right w:val="single" w:sz="4" w:space="0" w:color="auto"/>
            </w:tcBorders>
            <w:vAlign w:val="center"/>
            <w:hideMark/>
          </w:tcPr>
          <w:p w14:paraId="1A46FD9E" w14:textId="77777777" w:rsidR="00305ED6" w:rsidRPr="00BC7FC6" w:rsidRDefault="00305ED6" w:rsidP="00A521BB">
            <w:pPr>
              <w:rPr>
                <w:rFonts w:ascii="Arial Armenian" w:hAnsi="Arial Armenian"/>
                <w:color w:val="000000"/>
                <w:sz w:val="20"/>
                <w:szCs w:val="20"/>
              </w:rPr>
            </w:pPr>
          </w:p>
        </w:tc>
      </w:tr>
      <w:tr w:rsidR="00305ED6" w:rsidRPr="00BC7FC6" w14:paraId="3A136605" w14:textId="77777777" w:rsidTr="00A521BB">
        <w:trPr>
          <w:trHeight w:val="255"/>
        </w:trPr>
        <w:tc>
          <w:tcPr>
            <w:tcW w:w="960" w:type="dxa"/>
            <w:tcBorders>
              <w:top w:val="nil"/>
              <w:left w:val="single" w:sz="4" w:space="0" w:color="auto"/>
              <w:bottom w:val="nil"/>
              <w:right w:val="single" w:sz="4" w:space="0" w:color="auto"/>
            </w:tcBorders>
            <w:shd w:val="clear" w:color="000000" w:fill="FFFFFF"/>
            <w:noWrap/>
            <w:vAlign w:val="bottom"/>
            <w:hideMark/>
          </w:tcPr>
          <w:p w14:paraId="2DC2EA2D"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8</w:t>
            </w:r>
          </w:p>
        </w:tc>
        <w:tc>
          <w:tcPr>
            <w:tcW w:w="4200" w:type="dxa"/>
            <w:tcBorders>
              <w:top w:val="nil"/>
              <w:left w:val="nil"/>
              <w:bottom w:val="nil"/>
              <w:right w:val="single" w:sz="4" w:space="0" w:color="auto"/>
            </w:tcBorders>
            <w:shd w:val="clear" w:color="000000" w:fill="FFFFFF"/>
            <w:vAlign w:val="center"/>
            <w:hideMark/>
          </w:tcPr>
          <w:p w14:paraId="299E7A7E"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ÜáõÛÝÁ ÷³ÛïÛ³ Ï³í³ñ³Ù³ÍÁ</w:t>
            </w:r>
          </w:p>
        </w:tc>
        <w:tc>
          <w:tcPr>
            <w:tcW w:w="960" w:type="dxa"/>
            <w:tcBorders>
              <w:top w:val="nil"/>
              <w:left w:val="nil"/>
              <w:bottom w:val="nil"/>
              <w:right w:val="single" w:sz="4" w:space="0" w:color="auto"/>
            </w:tcBorders>
            <w:shd w:val="clear" w:color="000000" w:fill="FFFFFF"/>
            <w:noWrap/>
            <w:vAlign w:val="center"/>
            <w:hideMark/>
          </w:tcPr>
          <w:p w14:paraId="3FCE0BD1"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100ùÙ</w:t>
            </w:r>
          </w:p>
        </w:tc>
        <w:tc>
          <w:tcPr>
            <w:tcW w:w="960" w:type="dxa"/>
            <w:tcBorders>
              <w:top w:val="nil"/>
              <w:left w:val="nil"/>
              <w:bottom w:val="nil"/>
              <w:right w:val="single" w:sz="4" w:space="0" w:color="auto"/>
            </w:tcBorders>
            <w:shd w:val="clear" w:color="000000" w:fill="FFFFFF"/>
            <w:noWrap/>
            <w:vAlign w:val="center"/>
            <w:hideMark/>
          </w:tcPr>
          <w:p w14:paraId="5EA814CF"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2.67</w:t>
            </w:r>
          </w:p>
        </w:tc>
        <w:tc>
          <w:tcPr>
            <w:tcW w:w="960" w:type="dxa"/>
            <w:tcBorders>
              <w:top w:val="nil"/>
              <w:left w:val="nil"/>
              <w:bottom w:val="nil"/>
              <w:right w:val="single" w:sz="4" w:space="0" w:color="auto"/>
            </w:tcBorders>
            <w:shd w:val="clear" w:color="000000" w:fill="FFFFFF"/>
            <w:noWrap/>
            <w:vAlign w:val="center"/>
            <w:hideMark/>
          </w:tcPr>
          <w:p w14:paraId="713338C4"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tcBorders>
              <w:top w:val="nil"/>
              <w:left w:val="nil"/>
              <w:bottom w:val="nil"/>
              <w:right w:val="single" w:sz="4" w:space="0" w:color="auto"/>
            </w:tcBorders>
            <w:shd w:val="clear" w:color="auto" w:fill="auto"/>
            <w:noWrap/>
            <w:vAlign w:val="bottom"/>
            <w:hideMark/>
          </w:tcPr>
          <w:p w14:paraId="5515A2C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2D0026D" w14:textId="77777777" w:rsidTr="00A521BB">
        <w:trPr>
          <w:trHeight w:val="276"/>
        </w:trPr>
        <w:tc>
          <w:tcPr>
            <w:tcW w:w="960" w:type="dxa"/>
            <w:vMerge w:val="restart"/>
            <w:tcBorders>
              <w:top w:val="single" w:sz="4" w:space="0" w:color="auto"/>
              <w:left w:val="single" w:sz="4" w:space="0" w:color="auto"/>
              <w:bottom w:val="nil"/>
              <w:right w:val="single" w:sz="4" w:space="0" w:color="auto"/>
            </w:tcBorders>
            <w:shd w:val="clear" w:color="000000" w:fill="FFFFFF"/>
            <w:noWrap/>
            <w:vAlign w:val="bottom"/>
            <w:hideMark/>
          </w:tcPr>
          <w:p w14:paraId="153D959A"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9</w:t>
            </w:r>
          </w:p>
        </w:tc>
        <w:tc>
          <w:tcPr>
            <w:tcW w:w="4200" w:type="dxa"/>
            <w:vMerge w:val="restart"/>
            <w:tcBorders>
              <w:top w:val="single" w:sz="4" w:space="0" w:color="auto"/>
              <w:left w:val="nil"/>
              <w:bottom w:val="nil"/>
              <w:right w:val="single" w:sz="4" w:space="0" w:color="auto"/>
            </w:tcBorders>
            <w:shd w:val="clear" w:color="000000" w:fill="FFFFFF"/>
            <w:vAlign w:val="center"/>
            <w:hideMark/>
          </w:tcPr>
          <w:p w14:paraId="76A0E8DE"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î³ÝÇùÇ çñÃáÕ ËáÕáí³ÏÝ»ñÇ ï»Õ³¹ñáõÙ  å³ï»ñÇÝ ö=100ÙÙ ·áõÝ³íáñ óÇÝÏ³å³ï ÃÇÃ»ÕÇó  Ñ=6,6Ù</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6128822"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Ï-ï</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5FFD4103"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6</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1B406E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427A8F15"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0958860D" w14:textId="77777777" w:rsidTr="00A521BB">
        <w:trPr>
          <w:trHeight w:val="276"/>
        </w:trPr>
        <w:tc>
          <w:tcPr>
            <w:tcW w:w="960" w:type="dxa"/>
            <w:vMerge/>
            <w:tcBorders>
              <w:top w:val="single" w:sz="4" w:space="0" w:color="auto"/>
              <w:left w:val="single" w:sz="4" w:space="0" w:color="auto"/>
              <w:bottom w:val="nil"/>
              <w:right w:val="single" w:sz="4" w:space="0" w:color="auto"/>
            </w:tcBorders>
            <w:vAlign w:val="center"/>
            <w:hideMark/>
          </w:tcPr>
          <w:p w14:paraId="30F9FBB8"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nil"/>
              <w:right w:val="single" w:sz="4" w:space="0" w:color="auto"/>
            </w:tcBorders>
            <w:vAlign w:val="center"/>
            <w:hideMark/>
          </w:tcPr>
          <w:p w14:paraId="013A9FE2"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41145301"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43C12628"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63E194D6"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6017BA72" w14:textId="77777777" w:rsidR="00305ED6" w:rsidRPr="00BC7FC6" w:rsidRDefault="00305ED6" w:rsidP="00A521BB">
            <w:pPr>
              <w:rPr>
                <w:rFonts w:ascii="Arial Armenian" w:hAnsi="Arial Armenian"/>
                <w:color w:val="000000"/>
                <w:sz w:val="20"/>
                <w:szCs w:val="20"/>
              </w:rPr>
            </w:pPr>
          </w:p>
        </w:tc>
      </w:tr>
      <w:tr w:rsidR="00305ED6" w:rsidRPr="00BC7FC6" w14:paraId="3B8111E4" w14:textId="77777777" w:rsidTr="00A521BB">
        <w:trPr>
          <w:trHeight w:val="276"/>
        </w:trPr>
        <w:tc>
          <w:tcPr>
            <w:tcW w:w="960" w:type="dxa"/>
            <w:vMerge/>
            <w:tcBorders>
              <w:top w:val="single" w:sz="4" w:space="0" w:color="auto"/>
              <w:left w:val="single" w:sz="4" w:space="0" w:color="auto"/>
              <w:bottom w:val="nil"/>
              <w:right w:val="single" w:sz="4" w:space="0" w:color="auto"/>
            </w:tcBorders>
            <w:vAlign w:val="center"/>
            <w:hideMark/>
          </w:tcPr>
          <w:p w14:paraId="241B6403"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nil"/>
              <w:right w:val="single" w:sz="4" w:space="0" w:color="auto"/>
            </w:tcBorders>
            <w:vAlign w:val="center"/>
            <w:hideMark/>
          </w:tcPr>
          <w:p w14:paraId="49D87EE9"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118996DA"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666CD361"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77F61431"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3671817B" w14:textId="77777777" w:rsidR="00305ED6" w:rsidRPr="00BC7FC6" w:rsidRDefault="00305ED6" w:rsidP="00A521BB">
            <w:pPr>
              <w:rPr>
                <w:rFonts w:ascii="Arial Armenian" w:hAnsi="Arial Armenian"/>
                <w:color w:val="000000"/>
                <w:sz w:val="20"/>
                <w:szCs w:val="20"/>
              </w:rPr>
            </w:pPr>
          </w:p>
        </w:tc>
      </w:tr>
      <w:tr w:rsidR="00305ED6" w:rsidRPr="00BC7FC6" w14:paraId="7D11A18B"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6198393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4200" w:type="dxa"/>
            <w:tcBorders>
              <w:top w:val="single" w:sz="4" w:space="0" w:color="auto"/>
              <w:left w:val="nil"/>
              <w:bottom w:val="nil"/>
              <w:right w:val="single" w:sz="4" w:space="0" w:color="auto"/>
            </w:tcBorders>
            <w:shd w:val="clear" w:color="auto" w:fill="auto"/>
            <w:noWrap/>
            <w:vAlign w:val="bottom"/>
            <w:hideMark/>
          </w:tcPr>
          <w:p w14:paraId="27D891B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î³ÝÇùÇ ·áÛáõÃÛáõÝ áõÝ»óáÕ ÷³ÛïÛ³ </w:t>
            </w:r>
          </w:p>
        </w:tc>
        <w:tc>
          <w:tcPr>
            <w:tcW w:w="960" w:type="dxa"/>
            <w:tcBorders>
              <w:top w:val="single" w:sz="4" w:space="0" w:color="auto"/>
              <w:left w:val="nil"/>
              <w:bottom w:val="nil"/>
              <w:right w:val="nil"/>
            </w:tcBorders>
            <w:shd w:val="clear" w:color="auto" w:fill="auto"/>
            <w:noWrap/>
            <w:vAlign w:val="bottom"/>
            <w:hideMark/>
          </w:tcPr>
          <w:p w14:paraId="3A5B921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6600706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0.450</w:t>
            </w:r>
          </w:p>
        </w:tc>
        <w:tc>
          <w:tcPr>
            <w:tcW w:w="960" w:type="dxa"/>
            <w:tcBorders>
              <w:top w:val="single" w:sz="4" w:space="0" w:color="auto"/>
              <w:left w:val="nil"/>
              <w:bottom w:val="nil"/>
              <w:right w:val="nil"/>
            </w:tcBorders>
            <w:shd w:val="clear" w:color="auto" w:fill="auto"/>
            <w:noWrap/>
            <w:vAlign w:val="bottom"/>
            <w:hideMark/>
          </w:tcPr>
          <w:p w14:paraId="39E5A0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394DE9D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0E7CE24"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86F3EA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4EC3F29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ÏáÝëïñáõóÇ³Ý»ñÇ »ñÏ³ñ³óáõÙ</w:t>
            </w:r>
          </w:p>
        </w:tc>
        <w:tc>
          <w:tcPr>
            <w:tcW w:w="960" w:type="dxa"/>
            <w:tcBorders>
              <w:top w:val="nil"/>
              <w:left w:val="nil"/>
              <w:bottom w:val="nil"/>
              <w:right w:val="nil"/>
            </w:tcBorders>
            <w:shd w:val="clear" w:color="auto" w:fill="auto"/>
            <w:noWrap/>
            <w:vAlign w:val="bottom"/>
            <w:hideMark/>
          </w:tcPr>
          <w:p w14:paraId="4E3FA90F"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7B45827B"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34ABA750"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383E810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75A9590" w14:textId="77777777" w:rsidTr="00A521BB">
        <w:trPr>
          <w:trHeight w:val="276"/>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67DC1F8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11</w:t>
            </w:r>
          </w:p>
        </w:tc>
        <w:tc>
          <w:tcPr>
            <w:tcW w:w="4200" w:type="dxa"/>
            <w:vMerge w:val="restart"/>
            <w:tcBorders>
              <w:top w:val="single" w:sz="4" w:space="0" w:color="auto"/>
              <w:left w:val="nil"/>
              <w:bottom w:val="single" w:sz="4" w:space="0" w:color="000000"/>
              <w:right w:val="single" w:sz="4" w:space="0" w:color="auto"/>
            </w:tcBorders>
            <w:shd w:val="clear" w:color="000000" w:fill="FFFFFF"/>
            <w:vAlign w:val="center"/>
            <w:hideMark/>
          </w:tcPr>
          <w:p w14:paraId="02B37AAF"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·áÛáõÃÛáõÝ áõÝ»óáÕ ï³ÝÇùÇ Í³ÍÏáõÛÃÇ »ñÏ³ñ³óáõÙ óÇÝÏ³å³ï 0,55ÙÙ ÃÇÃ»Õáí</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A7634DC"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3D6B8FC"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21.5</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F837CF4"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25D7B93"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053A1A09" w14:textId="77777777" w:rsidTr="00A521BB">
        <w:trPr>
          <w:trHeight w:val="2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9288303"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single" w:sz="4" w:space="0" w:color="000000"/>
              <w:right w:val="single" w:sz="4" w:space="0" w:color="auto"/>
            </w:tcBorders>
            <w:vAlign w:val="center"/>
            <w:hideMark/>
          </w:tcPr>
          <w:p w14:paraId="2236F1CB"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0E6BB35"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EA8BE84"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AA194C3"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33D4C945" w14:textId="77777777" w:rsidR="00305ED6" w:rsidRPr="00BC7FC6" w:rsidRDefault="00305ED6" w:rsidP="00A521BB">
            <w:pPr>
              <w:rPr>
                <w:rFonts w:ascii="Arial Armenian" w:hAnsi="Arial Armenian"/>
                <w:color w:val="000000"/>
                <w:sz w:val="20"/>
                <w:szCs w:val="20"/>
              </w:rPr>
            </w:pPr>
          </w:p>
        </w:tc>
      </w:tr>
      <w:tr w:rsidR="00305ED6" w:rsidRPr="00BC7FC6" w14:paraId="35D853EF" w14:textId="77777777" w:rsidTr="00A521BB">
        <w:trPr>
          <w:trHeight w:val="2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1058711"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single" w:sz="4" w:space="0" w:color="000000"/>
              <w:right w:val="single" w:sz="4" w:space="0" w:color="auto"/>
            </w:tcBorders>
            <w:vAlign w:val="center"/>
            <w:hideMark/>
          </w:tcPr>
          <w:p w14:paraId="6C1B48B3"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DC0FDB3"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FD1B3D7"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AED03AA"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01B27252" w14:textId="77777777" w:rsidR="00305ED6" w:rsidRPr="00BC7FC6" w:rsidRDefault="00305ED6" w:rsidP="00A521BB">
            <w:pPr>
              <w:rPr>
                <w:rFonts w:ascii="Arial Armenian" w:hAnsi="Arial Armenian"/>
                <w:color w:val="000000"/>
                <w:sz w:val="20"/>
                <w:szCs w:val="20"/>
              </w:rPr>
            </w:pPr>
          </w:p>
        </w:tc>
      </w:tr>
      <w:tr w:rsidR="00305ED6" w:rsidRPr="00BC7FC6" w14:paraId="3F64981A" w14:textId="77777777" w:rsidTr="00A521BB">
        <w:trPr>
          <w:trHeight w:val="255"/>
        </w:trPr>
        <w:tc>
          <w:tcPr>
            <w:tcW w:w="960" w:type="dxa"/>
            <w:tcBorders>
              <w:top w:val="nil"/>
              <w:left w:val="single" w:sz="4" w:space="0" w:color="auto"/>
              <w:bottom w:val="nil"/>
              <w:right w:val="single" w:sz="4" w:space="0" w:color="auto"/>
            </w:tcBorders>
            <w:shd w:val="clear" w:color="000000" w:fill="FFFFFF"/>
            <w:noWrap/>
            <w:vAlign w:val="bottom"/>
            <w:hideMark/>
          </w:tcPr>
          <w:p w14:paraId="4718CEB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4200" w:type="dxa"/>
            <w:tcBorders>
              <w:top w:val="nil"/>
              <w:left w:val="nil"/>
              <w:bottom w:val="nil"/>
              <w:right w:val="nil"/>
            </w:tcBorders>
            <w:shd w:val="clear" w:color="000000" w:fill="FFFFFF"/>
            <w:noWrap/>
            <w:vAlign w:val="bottom"/>
            <w:hideMark/>
          </w:tcPr>
          <w:p w14:paraId="1DC0347B" w14:textId="77777777" w:rsidR="00305ED6" w:rsidRPr="00BC7FC6" w:rsidRDefault="00305ED6" w:rsidP="00A521BB">
            <w:pPr>
              <w:rPr>
                <w:rFonts w:ascii="Arial LatArm" w:hAnsi="Arial LatArm"/>
                <w:sz w:val="20"/>
                <w:szCs w:val="20"/>
              </w:rPr>
            </w:pPr>
            <w:r w:rsidRPr="00BC7FC6">
              <w:rPr>
                <w:rFonts w:ascii="Arial LatArm" w:hAnsi="Arial LatArm"/>
                <w:sz w:val="20"/>
                <w:szCs w:val="20"/>
              </w:rPr>
              <w:t xml:space="preserve">Ø»ï³Õ³Ï³Ý ß»ñï³÷»ÕÏ»ñÇ </w:t>
            </w:r>
          </w:p>
        </w:tc>
        <w:tc>
          <w:tcPr>
            <w:tcW w:w="960" w:type="dxa"/>
            <w:tcBorders>
              <w:top w:val="nil"/>
              <w:left w:val="single" w:sz="4" w:space="0" w:color="auto"/>
              <w:bottom w:val="nil"/>
              <w:right w:val="nil"/>
            </w:tcBorders>
            <w:shd w:val="clear" w:color="000000" w:fill="FFFFFF"/>
            <w:noWrap/>
            <w:vAlign w:val="bottom"/>
            <w:hideMark/>
          </w:tcPr>
          <w:p w14:paraId="71AA03E9"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2264E873"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5</w:t>
            </w:r>
          </w:p>
        </w:tc>
        <w:tc>
          <w:tcPr>
            <w:tcW w:w="960" w:type="dxa"/>
            <w:tcBorders>
              <w:top w:val="nil"/>
              <w:left w:val="nil"/>
              <w:bottom w:val="nil"/>
              <w:right w:val="single" w:sz="4" w:space="0" w:color="auto"/>
            </w:tcBorders>
            <w:shd w:val="clear" w:color="000000" w:fill="FFFFFF"/>
            <w:noWrap/>
            <w:vAlign w:val="bottom"/>
            <w:hideMark/>
          </w:tcPr>
          <w:p w14:paraId="14363F59"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1040" w:type="dxa"/>
            <w:tcBorders>
              <w:top w:val="nil"/>
              <w:left w:val="nil"/>
              <w:bottom w:val="nil"/>
              <w:right w:val="single" w:sz="4" w:space="0" w:color="auto"/>
            </w:tcBorders>
            <w:shd w:val="clear" w:color="000000" w:fill="FFFFFF"/>
            <w:noWrap/>
            <w:vAlign w:val="bottom"/>
            <w:hideMark/>
          </w:tcPr>
          <w:p w14:paraId="0028FC52"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r>
      <w:tr w:rsidR="00305ED6" w:rsidRPr="00BC7FC6" w14:paraId="76152501" w14:textId="77777777" w:rsidTr="00A521BB">
        <w:trPr>
          <w:trHeight w:val="255"/>
        </w:trPr>
        <w:tc>
          <w:tcPr>
            <w:tcW w:w="960" w:type="dxa"/>
            <w:tcBorders>
              <w:top w:val="nil"/>
              <w:left w:val="single" w:sz="4" w:space="0" w:color="auto"/>
              <w:bottom w:val="nil"/>
              <w:right w:val="single" w:sz="4" w:space="0" w:color="auto"/>
            </w:tcBorders>
            <w:shd w:val="clear" w:color="000000" w:fill="FFFFFF"/>
            <w:noWrap/>
            <w:vAlign w:val="bottom"/>
            <w:hideMark/>
          </w:tcPr>
          <w:p w14:paraId="112BEDC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000000" w:fill="FFFFFF"/>
            <w:noWrap/>
            <w:vAlign w:val="bottom"/>
            <w:hideMark/>
          </w:tcPr>
          <w:p w14:paraId="5D4D7C00" w14:textId="77777777" w:rsidR="00305ED6" w:rsidRPr="00BC7FC6" w:rsidRDefault="00305ED6" w:rsidP="00A521BB">
            <w:pPr>
              <w:rPr>
                <w:rFonts w:ascii="Arial LatArm" w:hAnsi="Arial LatArm"/>
                <w:sz w:val="20"/>
                <w:szCs w:val="20"/>
              </w:rPr>
            </w:pPr>
            <w:r w:rsidRPr="00BC7FC6">
              <w:rPr>
                <w:rFonts w:ascii="Arial LatArm" w:hAnsi="Arial LatArm"/>
                <w:sz w:val="20"/>
                <w:szCs w:val="20"/>
              </w:rPr>
              <w:t>ï»Õ³¹ñáõÙ ï³ÝÇùáõÙ</w:t>
            </w:r>
          </w:p>
        </w:tc>
        <w:tc>
          <w:tcPr>
            <w:tcW w:w="960" w:type="dxa"/>
            <w:tcBorders>
              <w:top w:val="nil"/>
              <w:left w:val="single" w:sz="4" w:space="0" w:color="auto"/>
              <w:bottom w:val="nil"/>
              <w:right w:val="nil"/>
            </w:tcBorders>
            <w:shd w:val="clear" w:color="000000" w:fill="FFFFFF"/>
            <w:noWrap/>
            <w:vAlign w:val="bottom"/>
            <w:hideMark/>
          </w:tcPr>
          <w:p w14:paraId="009AF940"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5458B948" w14:textId="77777777" w:rsidR="00305ED6" w:rsidRPr="00BC7FC6" w:rsidRDefault="00305ED6" w:rsidP="00A521BB">
            <w:pPr>
              <w:jc w:val="center"/>
              <w:rPr>
                <w:rFonts w:ascii="Arial LatArm" w:hAnsi="Arial LatArm"/>
                <w:color w:val="FFFFFF"/>
                <w:sz w:val="20"/>
                <w:szCs w:val="20"/>
              </w:rPr>
            </w:pPr>
            <w:r w:rsidRPr="00BC7FC6">
              <w:rPr>
                <w:rFonts w:ascii="Arial LatArm" w:hAnsi="Arial LatArm"/>
                <w:color w:val="FFFFFF"/>
                <w:sz w:val="20"/>
                <w:szCs w:val="20"/>
              </w:rPr>
              <w:t> </w:t>
            </w:r>
          </w:p>
        </w:tc>
        <w:tc>
          <w:tcPr>
            <w:tcW w:w="960" w:type="dxa"/>
            <w:tcBorders>
              <w:top w:val="nil"/>
              <w:left w:val="nil"/>
              <w:bottom w:val="nil"/>
              <w:right w:val="single" w:sz="4" w:space="0" w:color="auto"/>
            </w:tcBorders>
            <w:shd w:val="clear" w:color="000000" w:fill="FFFFFF"/>
            <w:noWrap/>
            <w:vAlign w:val="bottom"/>
            <w:hideMark/>
          </w:tcPr>
          <w:p w14:paraId="6AC8DF5D"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1040" w:type="dxa"/>
            <w:tcBorders>
              <w:top w:val="nil"/>
              <w:left w:val="nil"/>
              <w:bottom w:val="nil"/>
              <w:right w:val="single" w:sz="4" w:space="0" w:color="auto"/>
            </w:tcBorders>
            <w:shd w:val="clear" w:color="000000" w:fill="FFFFFF"/>
            <w:noWrap/>
            <w:vAlign w:val="bottom"/>
            <w:hideMark/>
          </w:tcPr>
          <w:p w14:paraId="372DE0C8"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r>
      <w:tr w:rsidR="00305ED6" w:rsidRPr="00BC7FC6" w14:paraId="62CFDC5E" w14:textId="77777777" w:rsidTr="00A521BB">
        <w:trPr>
          <w:trHeight w:val="255"/>
        </w:trPr>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24399B1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13</w:t>
            </w:r>
          </w:p>
        </w:tc>
        <w:tc>
          <w:tcPr>
            <w:tcW w:w="4200" w:type="dxa"/>
            <w:tcBorders>
              <w:top w:val="single" w:sz="4" w:space="0" w:color="auto"/>
              <w:left w:val="nil"/>
              <w:bottom w:val="nil"/>
              <w:right w:val="nil"/>
            </w:tcBorders>
            <w:shd w:val="clear" w:color="000000" w:fill="FFFFFF"/>
            <w:noWrap/>
            <w:vAlign w:val="bottom"/>
            <w:hideMark/>
          </w:tcPr>
          <w:p w14:paraId="50FF816B" w14:textId="77777777" w:rsidR="00305ED6" w:rsidRPr="00BC7FC6" w:rsidRDefault="00305ED6" w:rsidP="00A521BB">
            <w:pPr>
              <w:rPr>
                <w:rFonts w:ascii="Arial LatArm" w:hAnsi="Arial LatArm"/>
                <w:sz w:val="20"/>
                <w:szCs w:val="20"/>
              </w:rPr>
            </w:pPr>
            <w:r w:rsidRPr="00BC7FC6">
              <w:rPr>
                <w:rFonts w:ascii="Arial LatArm" w:hAnsi="Arial LatArm"/>
                <w:sz w:val="20"/>
                <w:szCs w:val="20"/>
              </w:rPr>
              <w:t xml:space="preserve">Ø»ï³Õ³Ï³Ý ß»ñï³÷»ÕÏ»ñÇ </w:t>
            </w:r>
          </w:p>
        </w:tc>
        <w:tc>
          <w:tcPr>
            <w:tcW w:w="960" w:type="dxa"/>
            <w:tcBorders>
              <w:top w:val="single" w:sz="4" w:space="0" w:color="auto"/>
              <w:left w:val="single" w:sz="4" w:space="0" w:color="auto"/>
              <w:bottom w:val="nil"/>
              <w:right w:val="nil"/>
            </w:tcBorders>
            <w:shd w:val="clear" w:color="000000" w:fill="FFFFFF"/>
            <w:noWrap/>
            <w:vAlign w:val="bottom"/>
            <w:hideMark/>
          </w:tcPr>
          <w:p w14:paraId="7514CB52"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39C906BF"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11</w:t>
            </w:r>
          </w:p>
        </w:tc>
        <w:tc>
          <w:tcPr>
            <w:tcW w:w="960" w:type="dxa"/>
            <w:tcBorders>
              <w:top w:val="single" w:sz="4" w:space="0" w:color="auto"/>
              <w:left w:val="nil"/>
              <w:bottom w:val="nil"/>
              <w:right w:val="single" w:sz="4" w:space="0" w:color="auto"/>
            </w:tcBorders>
            <w:shd w:val="clear" w:color="000000" w:fill="FFFFFF"/>
            <w:noWrap/>
            <w:vAlign w:val="bottom"/>
            <w:hideMark/>
          </w:tcPr>
          <w:p w14:paraId="70148DE6"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1040" w:type="dxa"/>
            <w:tcBorders>
              <w:top w:val="single" w:sz="4" w:space="0" w:color="auto"/>
              <w:left w:val="nil"/>
              <w:bottom w:val="nil"/>
              <w:right w:val="single" w:sz="4" w:space="0" w:color="auto"/>
            </w:tcBorders>
            <w:shd w:val="clear" w:color="auto" w:fill="auto"/>
            <w:noWrap/>
            <w:vAlign w:val="bottom"/>
            <w:hideMark/>
          </w:tcPr>
          <w:p w14:paraId="5F94997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84E330C" w14:textId="77777777" w:rsidTr="00A521BB">
        <w:trPr>
          <w:trHeight w:val="255"/>
        </w:trPr>
        <w:tc>
          <w:tcPr>
            <w:tcW w:w="960" w:type="dxa"/>
            <w:tcBorders>
              <w:top w:val="nil"/>
              <w:left w:val="single" w:sz="4" w:space="0" w:color="auto"/>
              <w:bottom w:val="nil"/>
              <w:right w:val="single" w:sz="4" w:space="0" w:color="auto"/>
            </w:tcBorders>
            <w:shd w:val="clear" w:color="000000" w:fill="FFFFFF"/>
            <w:noWrap/>
            <w:vAlign w:val="bottom"/>
            <w:hideMark/>
          </w:tcPr>
          <w:p w14:paraId="5B45EB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000000" w:fill="FFFFFF"/>
            <w:noWrap/>
            <w:vAlign w:val="bottom"/>
            <w:hideMark/>
          </w:tcPr>
          <w:p w14:paraId="245CD055" w14:textId="77777777" w:rsidR="00305ED6" w:rsidRPr="00BC7FC6" w:rsidRDefault="00305ED6" w:rsidP="00A521BB">
            <w:pPr>
              <w:rPr>
                <w:rFonts w:ascii="Arial LatArm" w:hAnsi="Arial LatArm"/>
                <w:sz w:val="20"/>
                <w:szCs w:val="20"/>
              </w:rPr>
            </w:pPr>
            <w:r w:rsidRPr="00BC7FC6">
              <w:rPr>
                <w:rFonts w:ascii="Arial LatArm" w:hAnsi="Arial LatArm"/>
                <w:sz w:val="20"/>
                <w:szCs w:val="20"/>
              </w:rPr>
              <w:t xml:space="preserve"> ÛáõÕ³Ý»ñÏáõÙ »ñÏáõ ³Ý·³Ù</w:t>
            </w:r>
          </w:p>
        </w:tc>
        <w:tc>
          <w:tcPr>
            <w:tcW w:w="960" w:type="dxa"/>
            <w:tcBorders>
              <w:top w:val="nil"/>
              <w:left w:val="single" w:sz="4" w:space="0" w:color="auto"/>
              <w:bottom w:val="nil"/>
              <w:right w:val="nil"/>
            </w:tcBorders>
            <w:shd w:val="clear" w:color="000000" w:fill="FFFFFF"/>
            <w:noWrap/>
            <w:vAlign w:val="bottom"/>
            <w:hideMark/>
          </w:tcPr>
          <w:p w14:paraId="17B10753"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7D72C8B3" w14:textId="77777777" w:rsidR="00305ED6" w:rsidRPr="00BC7FC6" w:rsidRDefault="00305ED6" w:rsidP="00A521BB">
            <w:pPr>
              <w:jc w:val="center"/>
              <w:rPr>
                <w:rFonts w:ascii="Arial LatArm" w:hAnsi="Arial LatArm"/>
                <w:color w:val="FFFFFF"/>
                <w:sz w:val="20"/>
                <w:szCs w:val="20"/>
              </w:rPr>
            </w:pPr>
            <w:r w:rsidRPr="00BC7FC6">
              <w:rPr>
                <w:rFonts w:ascii="Arial LatArm" w:hAnsi="Arial LatArm"/>
                <w:color w:val="FFFFFF"/>
                <w:sz w:val="20"/>
                <w:szCs w:val="20"/>
              </w:rPr>
              <w:t> </w:t>
            </w:r>
          </w:p>
        </w:tc>
        <w:tc>
          <w:tcPr>
            <w:tcW w:w="960" w:type="dxa"/>
            <w:tcBorders>
              <w:top w:val="nil"/>
              <w:left w:val="nil"/>
              <w:bottom w:val="nil"/>
              <w:right w:val="single" w:sz="4" w:space="0" w:color="auto"/>
            </w:tcBorders>
            <w:shd w:val="clear" w:color="000000" w:fill="FFFFFF"/>
            <w:noWrap/>
            <w:vAlign w:val="bottom"/>
            <w:hideMark/>
          </w:tcPr>
          <w:p w14:paraId="378A7B28"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c>
          <w:tcPr>
            <w:tcW w:w="1040" w:type="dxa"/>
            <w:tcBorders>
              <w:top w:val="nil"/>
              <w:left w:val="nil"/>
              <w:bottom w:val="nil"/>
              <w:right w:val="single" w:sz="4" w:space="0" w:color="auto"/>
            </w:tcBorders>
            <w:shd w:val="clear" w:color="000000" w:fill="FFFFFF"/>
            <w:noWrap/>
            <w:vAlign w:val="bottom"/>
            <w:hideMark/>
          </w:tcPr>
          <w:p w14:paraId="56A37862" w14:textId="77777777" w:rsidR="00305ED6" w:rsidRPr="00BC7FC6" w:rsidRDefault="00305ED6" w:rsidP="00A521BB">
            <w:pPr>
              <w:jc w:val="center"/>
              <w:rPr>
                <w:rFonts w:ascii="Arial LatArm" w:hAnsi="Arial LatArm"/>
                <w:sz w:val="20"/>
                <w:szCs w:val="20"/>
              </w:rPr>
            </w:pPr>
            <w:r w:rsidRPr="00BC7FC6">
              <w:rPr>
                <w:rFonts w:ascii="Arial LatArm" w:hAnsi="Arial LatArm"/>
                <w:sz w:val="20"/>
                <w:szCs w:val="20"/>
              </w:rPr>
              <w:t> </w:t>
            </w:r>
          </w:p>
        </w:tc>
      </w:tr>
      <w:tr w:rsidR="00305ED6" w:rsidRPr="00BC7FC6" w14:paraId="4A1B5B63" w14:textId="77777777" w:rsidTr="00A521B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93F5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single" w:sz="4" w:space="0" w:color="auto"/>
              <w:right w:val="single" w:sz="4" w:space="0" w:color="auto"/>
            </w:tcBorders>
            <w:shd w:val="clear" w:color="auto" w:fill="auto"/>
            <w:noWrap/>
            <w:vAlign w:val="bottom"/>
            <w:hideMark/>
          </w:tcPr>
          <w:p w14:paraId="3CCF6FE7"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single" w:sz="4" w:space="0" w:color="auto"/>
              <w:left w:val="nil"/>
              <w:bottom w:val="single" w:sz="4" w:space="0" w:color="auto"/>
              <w:right w:val="nil"/>
            </w:tcBorders>
            <w:shd w:val="clear" w:color="auto" w:fill="auto"/>
            <w:noWrap/>
            <w:vAlign w:val="bottom"/>
            <w:hideMark/>
          </w:tcPr>
          <w:p w14:paraId="7D04CA7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7C6A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single" w:sz="4" w:space="0" w:color="auto"/>
              <w:right w:val="nil"/>
            </w:tcBorders>
            <w:shd w:val="clear" w:color="auto" w:fill="auto"/>
            <w:noWrap/>
            <w:vAlign w:val="bottom"/>
            <w:hideMark/>
          </w:tcPr>
          <w:p w14:paraId="5FED51C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74052"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28F824F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8DB76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55C1234F"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ä³ï»ñ,»/µ ÏáÝëïñáõÏóÇ³Ý»ñ</w:t>
            </w:r>
          </w:p>
        </w:tc>
        <w:tc>
          <w:tcPr>
            <w:tcW w:w="960" w:type="dxa"/>
            <w:tcBorders>
              <w:top w:val="nil"/>
              <w:left w:val="nil"/>
              <w:bottom w:val="single" w:sz="4" w:space="0" w:color="auto"/>
              <w:right w:val="nil"/>
            </w:tcBorders>
            <w:shd w:val="clear" w:color="auto" w:fill="auto"/>
            <w:noWrap/>
            <w:vAlign w:val="bottom"/>
            <w:hideMark/>
          </w:tcPr>
          <w:p w14:paraId="6D747F7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49E18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125EAD6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52FE1D9"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20</w:t>
            </w:r>
            <w:r w:rsidR="00305ED6">
              <w:rPr>
                <w:rFonts w:ascii="Arial Armenian" w:hAnsi="Arial Armenian"/>
                <w:sz w:val="20"/>
                <w:szCs w:val="20"/>
              </w:rPr>
              <w:t>%</w:t>
            </w:r>
          </w:p>
        </w:tc>
      </w:tr>
      <w:tr w:rsidR="00305ED6" w:rsidRPr="00BC7FC6" w14:paraId="72B2B2DE" w14:textId="77777777" w:rsidTr="00A521BB">
        <w:trPr>
          <w:trHeight w:val="255"/>
        </w:trPr>
        <w:tc>
          <w:tcPr>
            <w:tcW w:w="960" w:type="dxa"/>
            <w:vMerge w:val="restart"/>
            <w:tcBorders>
              <w:top w:val="nil"/>
              <w:left w:val="single" w:sz="4" w:space="0" w:color="auto"/>
              <w:bottom w:val="nil"/>
              <w:right w:val="single" w:sz="4" w:space="0" w:color="auto"/>
            </w:tcBorders>
            <w:shd w:val="clear" w:color="000000" w:fill="FFFFFF"/>
            <w:noWrap/>
            <w:vAlign w:val="bottom"/>
            <w:hideMark/>
          </w:tcPr>
          <w:p w14:paraId="52AED71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1</w:t>
            </w:r>
          </w:p>
        </w:tc>
        <w:tc>
          <w:tcPr>
            <w:tcW w:w="4200" w:type="dxa"/>
            <w:vMerge w:val="restart"/>
            <w:tcBorders>
              <w:top w:val="nil"/>
              <w:left w:val="nil"/>
              <w:bottom w:val="nil"/>
              <w:right w:val="single" w:sz="4" w:space="0" w:color="auto"/>
            </w:tcBorders>
            <w:shd w:val="clear" w:color="000000" w:fill="FFFFFF"/>
            <w:vAlign w:val="center"/>
            <w:hideMark/>
          </w:tcPr>
          <w:p w14:paraId="187F8D5E"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 xml:space="preserve">ØÇ³ÓáõÛÉ »/µ»ïáÝÛ³  ÙÇçáõÏÝ»ñ ÙÇÝã¨  2Ù å³ñ³·Íáí B22,5 ÙÏÝÇßÇ µ»ïáÝÇó </w:t>
            </w:r>
          </w:p>
        </w:tc>
        <w:tc>
          <w:tcPr>
            <w:tcW w:w="960" w:type="dxa"/>
            <w:vMerge w:val="restart"/>
            <w:tcBorders>
              <w:top w:val="nil"/>
              <w:left w:val="single" w:sz="4" w:space="0" w:color="auto"/>
              <w:bottom w:val="nil"/>
              <w:right w:val="single" w:sz="4" w:space="0" w:color="auto"/>
            </w:tcBorders>
            <w:shd w:val="clear" w:color="000000" w:fill="FFFFFF"/>
            <w:noWrap/>
            <w:vAlign w:val="center"/>
            <w:hideMark/>
          </w:tcPr>
          <w:p w14:paraId="705EFF1A"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ËÙ</w:t>
            </w:r>
          </w:p>
        </w:tc>
        <w:tc>
          <w:tcPr>
            <w:tcW w:w="960" w:type="dxa"/>
            <w:vMerge w:val="restart"/>
            <w:tcBorders>
              <w:top w:val="nil"/>
              <w:left w:val="single" w:sz="4" w:space="0" w:color="auto"/>
              <w:bottom w:val="nil"/>
              <w:right w:val="single" w:sz="4" w:space="0" w:color="auto"/>
            </w:tcBorders>
            <w:shd w:val="clear" w:color="000000" w:fill="FFFFFF"/>
            <w:noWrap/>
            <w:vAlign w:val="center"/>
            <w:hideMark/>
          </w:tcPr>
          <w:p w14:paraId="076D6BE1"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0.92</w:t>
            </w:r>
          </w:p>
        </w:tc>
        <w:tc>
          <w:tcPr>
            <w:tcW w:w="960" w:type="dxa"/>
            <w:tcBorders>
              <w:top w:val="nil"/>
              <w:left w:val="nil"/>
              <w:bottom w:val="nil"/>
              <w:right w:val="nil"/>
            </w:tcBorders>
            <w:shd w:val="clear" w:color="auto" w:fill="auto"/>
            <w:noWrap/>
            <w:vAlign w:val="bottom"/>
            <w:hideMark/>
          </w:tcPr>
          <w:p w14:paraId="0BD04BB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0F56F1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4AC330B" w14:textId="77777777" w:rsidTr="00A521BB">
        <w:trPr>
          <w:trHeight w:val="255"/>
        </w:trPr>
        <w:tc>
          <w:tcPr>
            <w:tcW w:w="960" w:type="dxa"/>
            <w:vMerge/>
            <w:tcBorders>
              <w:top w:val="nil"/>
              <w:left w:val="single" w:sz="4" w:space="0" w:color="auto"/>
              <w:bottom w:val="nil"/>
              <w:right w:val="single" w:sz="4" w:space="0" w:color="auto"/>
            </w:tcBorders>
            <w:vAlign w:val="center"/>
            <w:hideMark/>
          </w:tcPr>
          <w:p w14:paraId="4C84EABB"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nil"/>
              <w:right w:val="single" w:sz="4" w:space="0" w:color="auto"/>
            </w:tcBorders>
            <w:vAlign w:val="center"/>
            <w:hideMark/>
          </w:tcPr>
          <w:p w14:paraId="222DD9FB"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5410480D"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nil"/>
              <w:right w:val="single" w:sz="4" w:space="0" w:color="auto"/>
            </w:tcBorders>
            <w:vAlign w:val="center"/>
            <w:hideMark/>
          </w:tcPr>
          <w:p w14:paraId="0FA8FAB6" w14:textId="77777777" w:rsidR="00305ED6" w:rsidRPr="00BC7FC6" w:rsidRDefault="00305ED6" w:rsidP="00A521BB">
            <w:pPr>
              <w:rPr>
                <w:rFonts w:ascii="Arial Armenian" w:hAnsi="Arial Armenian"/>
                <w:color w:val="000000"/>
                <w:sz w:val="20"/>
                <w:szCs w:val="20"/>
              </w:rPr>
            </w:pPr>
          </w:p>
        </w:tc>
        <w:tc>
          <w:tcPr>
            <w:tcW w:w="960" w:type="dxa"/>
            <w:tcBorders>
              <w:top w:val="nil"/>
              <w:left w:val="nil"/>
              <w:bottom w:val="nil"/>
              <w:right w:val="nil"/>
            </w:tcBorders>
            <w:shd w:val="clear" w:color="auto" w:fill="auto"/>
            <w:noWrap/>
            <w:vAlign w:val="bottom"/>
            <w:hideMark/>
          </w:tcPr>
          <w:p w14:paraId="60A6BF61" w14:textId="77777777" w:rsidR="00305ED6" w:rsidRPr="00BC7FC6" w:rsidRDefault="00305ED6" w:rsidP="00A521BB">
            <w:pPr>
              <w:jc w:val="center"/>
              <w:rPr>
                <w:rFonts w:ascii="Arial Armenian" w:hAnsi="Arial Armenian"/>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7808CC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67C9CEA" w14:textId="77777777" w:rsidTr="00A521BB">
        <w:trPr>
          <w:trHeight w:val="276"/>
        </w:trPr>
        <w:tc>
          <w:tcPr>
            <w:tcW w:w="960" w:type="dxa"/>
            <w:vMerge w:val="restart"/>
            <w:tcBorders>
              <w:top w:val="single" w:sz="4" w:space="0" w:color="auto"/>
              <w:left w:val="single" w:sz="4" w:space="0" w:color="auto"/>
              <w:bottom w:val="nil"/>
              <w:right w:val="single" w:sz="4" w:space="0" w:color="auto"/>
            </w:tcBorders>
            <w:shd w:val="clear" w:color="000000" w:fill="FFFFFF"/>
            <w:noWrap/>
            <w:vAlign w:val="bottom"/>
            <w:hideMark/>
          </w:tcPr>
          <w:p w14:paraId="5D2EE4AB"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2</w:t>
            </w:r>
          </w:p>
        </w:tc>
        <w:tc>
          <w:tcPr>
            <w:tcW w:w="4200" w:type="dxa"/>
            <w:vMerge w:val="restart"/>
            <w:tcBorders>
              <w:top w:val="single" w:sz="4" w:space="0" w:color="auto"/>
              <w:left w:val="nil"/>
              <w:bottom w:val="nil"/>
              <w:right w:val="single" w:sz="4" w:space="0" w:color="auto"/>
            </w:tcBorders>
            <w:shd w:val="clear" w:color="000000" w:fill="FFFFFF"/>
            <w:vAlign w:val="center"/>
            <w:hideMark/>
          </w:tcPr>
          <w:p w14:paraId="6B074C62"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 xml:space="preserve">ØÇ³ÓáõÛÉ »/µ»ïáÝÛ³ ·áïÇÝ»ñ   B22,5 </w:t>
            </w:r>
            <w:r w:rsidRPr="00BC7FC6">
              <w:rPr>
                <w:rFonts w:ascii="Arial Armenian" w:hAnsi="Arial Armenian"/>
                <w:color w:val="000000"/>
                <w:sz w:val="20"/>
                <w:szCs w:val="20"/>
              </w:rPr>
              <w:lastRenderedPageBreak/>
              <w:t>ÙÏÝÇßÇ µ»ïáÝÇó ýñ³ÝïáÝÇ Ñ³Ù³ñ</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20A4AC2"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lastRenderedPageBreak/>
              <w:t>ËÙ</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2FE2B165"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5.23</w:t>
            </w:r>
          </w:p>
        </w:tc>
        <w:tc>
          <w:tcPr>
            <w:tcW w:w="9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26BC3D05"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E7DADA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162C98B1" w14:textId="77777777" w:rsidTr="00A521BB">
        <w:trPr>
          <w:trHeight w:val="276"/>
        </w:trPr>
        <w:tc>
          <w:tcPr>
            <w:tcW w:w="960" w:type="dxa"/>
            <w:vMerge/>
            <w:tcBorders>
              <w:top w:val="single" w:sz="4" w:space="0" w:color="auto"/>
              <w:left w:val="single" w:sz="4" w:space="0" w:color="auto"/>
              <w:bottom w:val="nil"/>
              <w:right w:val="single" w:sz="4" w:space="0" w:color="auto"/>
            </w:tcBorders>
            <w:vAlign w:val="center"/>
            <w:hideMark/>
          </w:tcPr>
          <w:p w14:paraId="059C9966"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nil"/>
              <w:right w:val="single" w:sz="4" w:space="0" w:color="auto"/>
            </w:tcBorders>
            <w:vAlign w:val="center"/>
            <w:hideMark/>
          </w:tcPr>
          <w:p w14:paraId="63B5901B"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47664289"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39135CBC"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nil"/>
              <w:right w:val="single" w:sz="4" w:space="0" w:color="auto"/>
            </w:tcBorders>
            <w:vAlign w:val="center"/>
            <w:hideMark/>
          </w:tcPr>
          <w:p w14:paraId="36D95F68"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4C2DDAB8" w14:textId="77777777" w:rsidR="00305ED6" w:rsidRPr="00BC7FC6" w:rsidRDefault="00305ED6" w:rsidP="00A521BB">
            <w:pPr>
              <w:rPr>
                <w:rFonts w:ascii="Arial Armenian" w:hAnsi="Arial Armenian"/>
                <w:color w:val="000000"/>
                <w:sz w:val="20"/>
                <w:szCs w:val="20"/>
              </w:rPr>
            </w:pPr>
          </w:p>
        </w:tc>
      </w:tr>
      <w:tr w:rsidR="00305ED6" w:rsidRPr="00BC7FC6" w14:paraId="5A2B28E9" w14:textId="77777777" w:rsidTr="00A521BB">
        <w:trPr>
          <w:trHeight w:val="25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EA7B9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single" w:sz="4" w:space="0" w:color="auto"/>
              <w:left w:val="nil"/>
              <w:bottom w:val="single" w:sz="4" w:space="0" w:color="auto"/>
              <w:right w:val="single" w:sz="4" w:space="0" w:color="auto"/>
            </w:tcBorders>
            <w:shd w:val="clear" w:color="000000" w:fill="FFFFFF"/>
            <w:noWrap/>
            <w:vAlign w:val="bottom"/>
            <w:hideMark/>
          </w:tcPr>
          <w:p w14:paraId="0994400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²Ùñ³Ý  ² c -1</w:t>
            </w:r>
          </w:p>
        </w:tc>
        <w:tc>
          <w:tcPr>
            <w:tcW w:w="960" w:type="dxa"/>
            <w:tcBorders>
              <w:top w:val="single" w:sz="4" w:space="0" w:color="auto"/>
              <w:left w:val="nil"/>
              <w:bottom w:val="single" w:sz="4" w:space="0" w:color="auto"/>
              <w:right w:val="nil"/>
            </w:tcBorders>
            <w:shd w:val="clear" w:color="000000" w:fill="FFFFFF"/>
            <w:noWrap/>
            <w:vAlign w:val="bottom"/>
            <w:hideMark/>
          </w:tcPr>
          <w:p w14:paraId="1768FCC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6F70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0.209</w:t>
            </w:r>
          </w:p>
        </w:tc>
        <w:tc>
          <w:tcPr>
            <w:tcW w:w="960" w:type="dxa"/>
            <w:tcBorders>
              <w:top w:val="single" w:sz="4" w:space="0" w:color="auto"/>
              <w:left w:val="nil"/>
              <w:bottom w:val="single" w:sz="4" w:space="0" w:color="auto"/>
              <w:right w:val="nil"/>
            </w:tcBorders>
            <w:shd w:val="clear" w:color="auto" w:fill="auto"/>
            <w:noWrap/>
            <w:vAlign w:val="bottom"/>
            <w:hideMark/>
          </w:tcPr>
          <w:p w14:paraId="5330788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058BAA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4EA7A6F" w14:textId="77777777" w:rsidTr="00A521BB">
        <w:trPr>
          <w:trHeight w:val="255"/>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4CD68A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nil"/>
              <w:left w:val="nil"/>
              <w:bottom w:val="single" w:sz="4" w:space="0" w:color="auto"/>
              <w:right w:val="single" w:sz="4" w:space="0" w:color="auto"/>
            </w:tcBorders>
            <w:shd w:val="clear" w:color="auto" w:fill="auto"/>
            <w:noWrap/>
            <w:vAlign w:val="bottom"/>
            <w:hideMark/>
          </w:tcPr>
          <w:p w14:paraId="1734D21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²Ùñ³Ý  ² -500c  ö=14-16ÙÙ</w:t>
            </w:r>
          </w:p>
        </w:tc>
        <w:tc>
          <w:tcPr>
            <w:tcW w:w="960" w:type="dxa"/>
            <w:tcBorders>
              <w:top w:val="nil"/>
              <w:left w:val="nil"/>
              <w:bottom w:val="single" w:sz="4" w:space="0" w:color="auto"/>
              <w:right w:val="nil"/>
            </w:tcBorders>
            <w:shd w:val="clear" w:color="auto" w:fill="auto"/>
            <w:noWrap/>
            <w:vAlign w:val="bottom"/>
            <w:hideMark/>
          </w:tcPr>
          <w:p w14:paraId="606CAD1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43A664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0.418</w:t>
            </w:r>
          </w:p>
        </w:tc>
        <w:tc>
          <w:tcPr>
            <w:tcW w:w="960" w:type="dxa"/>
            <w:tcBorders>
              <w:top w:val="nil"/>
              <w:left w:val="nil"/>
              <w:bottom w:val="single" w:sz="4" w:space="0" w:color="auto"/>
              <w:right w:val="nil"/>
            </w:tcBorders>
            <w:shd w:val="clear" w:color="auto" w:fill="auto"/>
            <w:noWrap/>
            <w:vAlign w:val="bottom"/>
            <w:hideMark/>
          </w:tcPr>
          <w:p w14:paraId="0F71F6A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221118A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08AD1A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267B2A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single" w:sz="4" w:space="0" w:color="auto"/>
            </w:tcBorders>
            <w:shd w:val="clear" w:color="auto" w:fill="auto"/>
            <w:noWrap/>
            <w:vAlign w:val="bottom"/>
            <w:hideMark/>
          </w:tcPr>
          <w:p w14:paraId="4F3E026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ä³ïÇ ß³ñí³óù áõÕÇÕ Ïïñí³Íùáí</w:t>
            </w:r>
          </w:p>
        </w:tc>
        <w:tc>
          <w:tcPr>
            <w:tcW w:w="960" w:type="dxa"/>
            <w:tcBorders>
              <w:top w:val="nil"/>
              <w:left w:val="nil"/>
              <w:bottom w:val="nil"/>
              <w:right w:val="nil"/>
            </w:tcBorders>
            <w:shd w:val="clear" w:color="auto" w:fill="auto"/>
            <w:noWrap/>
            <w:vAlign w:val="bottom"/>
            <w:hideMark/>
          </w:tcPr>
          <w:p w14:paraId="18EE9F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single" w:sz="4" w:space="0" w:color="auto"/>
              <w:bottom w:val="nil"/>
              <w:right w:val="single" w:sz="4" w:space="0" w:color="auto"/>
            </w:tcBorders>
            <w:shd w:val="clear" w:color="000000" w:fill="FFFFFF"/>
            <w:noWrap/>
            <w:vAlign w:val="bottom"/>
            <w:hideMark/>
          </w:tcPr>
          <w:p w14:paraId="157C18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11.72</w:t>
            </w:r>
          </w:p>
        </w:tc>
        <w:tc>
          <w:tcPr>
            <w:tcW w:w="960" w:type="dxa"/>
            <w:tcBorders>
              <w:top w:val="nil"/>
              <w:left w:val="nil"/>
              <w:bottom w:val="nil"/>
              <w:right w:val="nil"/>
            </w:tcBorders>
            <w:shd w:val="clear" w:color="auto" w:fill="auto"/>
            <w:noWrap/>
            <w:vAlign w:val="bottom"/>
            <w:hideMark/>
          </w:tcPr>
          <w:p w14:paraId="54B1C49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42CEBF3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02AF08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89A261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0CB36D0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ïáõý ù³ñÇó  </w:t>
            </w:r>
          </w:p>
        </w:tc>
        <w:tc>
          <w:tcPr>
            <w:tcW w:w="960" w:type="dxa"/>
            <w:tcBorders>
              <w:top w:val="nil"/>
              <w:left w:val="nil"/>
              <w:bottom w:val="nil"/>
              <w:right w:val="nil"/>
            </w:tcBorders>
            <w:shd w:val="clear" w:color="auto" w:fill="auto"/>
            <w:noWrap/>
            <w:vAlign w:val="bottom"/>
            <w:hideMark/>
          </w:tcPr>
          <w:p w14:paraId="5A6ACCB5"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4E3C1ECF"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7376C9FB"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2F2F99C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BB33203" w14:textId="77777777" w:rsidTr="00A521BB">
        <w:trPr>
          <w:trHeight w:val="276"/>
        </w:trPr>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1A59922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6</w:t>
            </w:r>
          </w:p>
        </w:tc>
        <w:tc>
          <w:tcPr>
            <w:tcW w:w="4200" w:type="dxa"/>
            <w:vMerge w:val="restart"/>
            <w:tcBorders>
              <w:top w:val="single" w:sz="4" w:space="0" w:color="auto"/>
              <w:left w:val="nil"/>
              <w:bottom w:val="single" w:sz="4" w:space="0" w:color="000000"/>
              <w:right w:val="single" w:sz="4" w:space="0" w:color="auto"/>
            </w:tcBorders>
            <w:shd w:val="clear" w:color="000000" w:fill="FFFFFF"/>
            <w:vAlign w:val="center"/>
            <w:hideMark/>
          </w:tcPr>
          <w:p w14:paraId="7949B836"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Ê³ñëË³å³ï»ñÇ Ñ³ñÃ»óáõÙ ó»Ù»ÝïÛ³ ß³Õ³Ëáí</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C2CF717"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40FF06C"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80</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2870226"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406A5E5F"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06694FCF" w14:textId="77777777" w:rsidTr="00A521BB">
        <w:trPr>
          <w:trHeight w:val="276"/>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4926C37" w14:textId="77777777" w:rsidR="00305ED6" w:rsidRPr="00BC7FC6" w:rsidRDefault="00305ED6" w:rsidP="00A521BB">
            <w:pPr>
              <w:rPr>
                <w:rFonts w:ascii="Arial Armenian" w:hAnsi="Arial Armenian"/>
                <w:color w:val="000000"/>
                <w:sz w:val="20"/>
                <w:szCs w:val="20"/>
              </w:rPr>
            </w:pPr>
          </w:p>
        </w:tc>
        <w:tc>
          <w:tcPr>
            <w:tcW w:w="4200" w:type="dxa"/>
            <w:vMerge/>
            <w:tcBorders>
              <w:top w:val="single" w:sz="4" w:space="0" w:color="auto"/>
              <w:left w:val="nil"/>
              <w:bottom w:val="single" w:sz="4" w:space="0" w:color="000000"/>
              <w:right w:val="single" w:sz="4" w:space="0" w:color="auto"/>
            </w:tcBorders>
            <w:vAlign w:val="center"/>
            <w:hideMark/>
          </w:tcPr>
          <w:p w14:paraId="704E4CA0"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06DE7D61"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07CB168" w14:textId="77777777" w:rsidR="00305ED6" w:rsidRPr="00BC7FC6" w:rsidRDefault="00305ED6" w:rsidP="00A521BB">
            <w:pPr>
              <w:rPr>
                <w:rFonts w:ascii="Arial Armenian" w:hAnsi="Arial Armenian"/>
                <w:color w:val="000000"/>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AAE9AFA"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477C4B80" w14:textId="77777777" w:rsidR="00305ED6" w:rsidRPr="00BC7FC6" w:rsidRDefault="00305ED6" w:rsidP="00A521BB">
            <w:pPr>
              <w:rPr>
                <w:rFonts w:ascii="Arial Armenian" w:hAnsi="Arial Armenian"/>
                <w:color w:val="000000"/>
                <w:sz w:val="20"/>
                <w:szCs w:val="20"/>
              </w:rPr>
            </w:pPr>
          </w:p>
        </w:tc>
      </w:tr>
      <w:tr w:rsidR="00305ED6" w:rsidRPr="00BC7FC6" w14:paraId="1A0234DB" w14:textId="77777777" w:rsidTr="00A521BB">
        <w:trPr>
          <w:trHeight w:val="276"/>
        </w:trPr>
        <w:tc>
          <w:tcPr>
            <w:tcW w:w="9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112777AB"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7</w:t>
            </w:r>
          </w:p>
        </w:tc>
        <w:tc>
          <w:tcPr>
            <w:tcW w:w="4200" w:type="dxa"/>
            <w:vMerge w:val="restart"/>
            <w:tcBorders>
              <w:top w:val="nil"/>
              <w:left w:val="nil"/>
              <w:bottom w:val="single" w:sz="4" w:space="0" w:color="000000"/>
              <w:right w:val="single" w:sz="4" w:space="0" w:color="auto"/>
            </w:tcBorders>
            <w:shd w:val="clear" w:color="000000" w:fill="FFFFFF"/>
            <w:vAlign w:val="center"/>
            <w:hideMark/>
          </w:tcPr>
          <w:p w14:paraId="322688D4"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 xml:space="preserve">Ë³ñëË³å³ï»ñÇ çñ³Ù»Ïáõë³óáõÙ 2 ß»ñï Ç½á·³ÙÇó </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B5BFF37"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5A9E6B"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80</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67C6CFA"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0E6D8133"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3DDA7BA4" w14:textId="77777777" w:rsidTr="00A521BB">
        <w:trPr>
          <w:trHeight w:val="276"/>
        </w:trPr>
        <w:tc>
          <w:tcPr>
            <w:tcW w:w="960" w:type="dxa"/>
            <w:vMerge/>
            <w:tcBorders>
              <w:top w:val="nil"/>
              <w:left w:val="single" w:sz="4" w:space="0" w:color="auto"/>
              <w:bottom w:val="single" w:sz="4" w:space="0" w:color="000000"/>
              <w:right w:val="single" w:sz="4" w:space="0" w:color="auto"/>
            </w:tcBorders>
            <w:vAlign w:val="center"/>
            <w:hideMark/>
          </w:tcPr>
          <w:p w14:paraId="61B2794B"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single" w:sz="4" w:space="0" w:color="000000"/>
              <w:right w:val="single" w:sz="4" w:space="0" w:color="auto"/>
            </w:tcBorders>
            <w:vAlign w:val="center"/>
            <w:hideMark/>
          </w:tcPr>
          <w:p w14:paraId="16E413E1"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6DB6C37"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6AD34CC6"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7353D1E"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60768508" w14:textId="77777777" w:rsidR="00305ED6" w:rsidRPr="00BC7FC6" w:rsidRDefault="00305ED6" w:rsidP="00A521BB">
            <w:pPr>
              <w:rPr>
                <w:rFonts w:ascii="Arial Armenian" w:hAnsi="Arial Armenian"/>
                <w:color w:val="000000"/>
                <w:sz w:val="20"/>
                <w:szCs w:val="20"/>
              </w:rPr>
            </w:pPr>
          </w:p>
        </w:tc>
      </w:tr>
      <w:tr w:rsidR="00305ED6" w:rsidRPr="00BC7FC6" w14:paraId="39F24DDB" w14:textId="77777777" w:rsidTr="00A521BB">
        <w:trPr>
          <w:trHeight w:val="276"/>
        </w:trPr>
        <w:tc>
          <w:tcPr>
            <w:tcW w:w="9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01C62676"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8</w:t>
            </w:r>
          </w:p>
        </w:tc>
        <w:tc>
          <w:tcPr>
            <w:tcW w:w="42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BE3537"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Ê³ñëË³å³ï»ñÇ »ñ»ë³å³ïáõÙ 30 ÙÙ  Ñ³ëïáõÃÛ³Ùµ µ³½³ÉïÛ³ ë³É»ñáí</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10C493E"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6273DD"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78.8</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F03C2CD"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E54E56D"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576521AA" w14:textId="77777777" w:rsidTr="00A521BB">
        <w:trPr>
          <w:trHeight w:val="276"/>
        </w:trPr>
        <w:tc>
          <w:tcPr>
            <w:tcW w:w="960" w:type="dxa"/>
            <w:vMerge/>
            <w:tcBorders>
              <w:top w:val="nil"/>
              <w:left w:val="single" w:sz="4" w:space="0" w:color="auto"/>
              <w:bottom w:val="single" w:sz="4" w:space="0" w:color="000000"/>
              <w:right w:val="single" w:sz="4" w:space="0" w:color="auto"/>
            </w:tcBorders>
            <w:vAlign w:val="center"/>
            <w:hideMark/>
          </w:tcPr>
          <w:p w14:paraId="1FA19A6F"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single" w:sz="4" w:space="0" w:color="auto"/>
              <w:bottom w:val="single" w:sz="4" w:space="0" w:color="000000"/>
              <w:right w:val="single" w:sz="4" w:space="0" w:color="auto"/>
            </w:tcBorders>
            <w:vAlign w:val="center"/>
            <w:hideMark/>
          </w:tcPr>
          <w:p w14:paraId="15AE5FEE"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5DA2EB80"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E3176A0"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5AA0ABE5"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60EF4CE0" w14:textId="77777777" w:rsidR="00305ED6" w:rsidRPr="00BC7FC6" w:rsidRDefault="00305ED6" w:rsidP="00A521BB">
            <w:pPr>
              <w:rPr>
                <w:rFonts w:ascii="Arial Armenian" w:hAnsi="Arial Armenian"/>
                <w:color w:val="000000"/>
                <w:sz w:val="20"/>
                <w:szCs w:val="20"/>
              </w:rPr>
            </w:pPr>
          </w:p>
        </w:tc>
      </w:tr>
      <w:tr w:rsidR="00305ED6" w:rsidRPr="00BC7FC6" w14:paraId="1D940FA5" w14:textId="77777777" w:rsidTr="00A521BB">
        <w:trPr>
          <w:trHeight w:val="276"/>
        </w:trPr>
        <w:tc>
          <w:tcPr>
            <w:tcW w:w="960"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14:paraId="5DC94D00"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9</w:t>
            </w:r>
          </w:p>
        </w:tc>
        <w:tc>
          <w:tcPr>
            <w:tcW w:w="4200" w:type="dxa"/>
            <w:vMerge w:val="restart"/>
            <w:tcBorders>
              <w:top w:val="nil"/>
              <w:left w:val="nil"/>
              <w:bottom w:val="single" w:sz="4" w:space="0" w:color="000000"/>
              <w:right w:val="single" w:sz="4" w:space="0" w:color="auto"/>
            </w:tcBorders>
            <w:shd w:val="clear" w:color="000000" w:fill="FFFFFF"/>
            <w:vAlign w:val="center"/>
            <w:hideMark/>
          </w:tcPr>
          <w:p w14:paraId="0E9BD577" w14:textId="77777777" w:rsidR="00305ED6" w:rsidRPr="00BC7FC6" w:rsidRDefault="00305ED6" w:rsidP="00A521BB">
            <w:pPr>
              <w:rPr>
                <w:rFonts w:ascii="Arial Armenian" w:hAnsi="Arial Armenian"/>
                <w:color w:val="000000"/>
                <w:sz w:val="20"/>
                <w:szCs w:val="20"/>
              </w:rPr>
            </w:pPr>
            <w:r w:rsidRPr="00BC7FC6">
              <w:rPr>
                <w:rFonts w:ascii="Arial Armenian" w:hAnsi="Arial Armenian"/>
                <w:color w:val="000000"/>
                <w:sz w:val="20"/>
                <w:szCs w:val="20"/>
              </w:rPr>
              <w:t>Ø»ï³Õ³Ï³Ý  ö=3Bp 150x150 ÙÙ ó³ÝóÇ ³ñÅ»ùÁ</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B58EF41"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ùÙ</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DF4CDA"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78.8</w:t>
            </w:r>
          </w:p>
        </w:tc>
        <w:tc>
          <w:tcPr>
            <w:tcW w:w="9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A9448E6"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c>
          <w:tcPr>
            <w:tcW w:w="1040"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5BD6338" w14:textId="77777777" w:rsidR="00305ED6" w:rsidRPr="00BC7FC6" w:rsidRDefault="00305ED6" w:rsidP="00A521BB">
            <w:pPr>
              <w:jc w:val="center"/>
              <w:rPr>
                <w:rFonts w:ascii="Arial Armenian" w:hAnsi="Arial Armenian"/>
                <w:color w:val="000000"/>
                <w:sz w:val="20"/>
                <w:szCs w:val="20"/>
              </w:rPr>
            </w:pPr>
            <w:r w:rsidRPr="00BC7FC6">
              <w:rPr>
                <w:rFonts w:ascii="Arial Armenian" w:hAnsi="Arial Armenian"/>
                <w:color w:val="000000"/>
                <w:sz w:val="20"/>
                <w:szCs w:val="20"/>
              </w:rPr>
              <w:t> </w:t>
            </w:r>
          </w:p>
        </w:tc>
      </w:tr>
      <w:tr w:rsidR="00305ED6" w:rsidRPr="00BC7FC6" w14:paraId="3C54A0C9" w14:textId="77777777" w:rsidTr="00A521BB">
        <w:trPr>
          <w:trHeight w:val="276"/>
        </w:trPr>
        <w:tc>
          <w:tcPr>
            <w:tcW w:w="960" w:type="dxa"/>
            <w:vMerge/>
            <w:tcBorders>
              <w:top w:val="nil"/>
              <w:left w:val="single" w:sz="4" w:space="0" w:color="auto"/>
              <w:bottom w:val="single" w:sz="4" w:space="0" w:color="000000"/>
              <w:right w:val="single" w:sz="4" w:space="0" w:color="auto"/>
            </w:tcBorders>
            <w:vAlign w:val="center"/>
            <w:hideMark/>
          </w:tcPr>
          <w:p w14:paraId="5428FE8A" w14:textId="77777777" w:rsidR="00305ED6" w:rsidRPr="00BC7FC6" w:rsidRDefault="00305ED6" w:rsidP="00A521BB">
            <w:pPr>
              <w:rPr>
                <w:rFonts w:ascii="Arial Armenian" w:hAnsi="Arial Armenian"/>
                <w:color w:val="000000"/>
                <w:sz w:val="20"/>
                <w:szCs w:val="20"/>
              </w:rPr>
            </w:pPr>
          </w:p>
        </w:tc>
        <w:tc>
          <w:tcPr>
            <w:tcW w:w="4200" w:type="dxa"/>
            <w:vMerge/>
            <w:tcBorders>
              <w:top w:val="nil"/>
              <w:left w:val="nil"/>
              <w:bottom w:val="single" w:sz="4" w:space="0" w:color="000000"/>
              <w:right w:val="single" w:sz="4" w:space="0" w:color="auto"/>
            </w:tcBorders>
            <w:vAlign w:val="center"/>
            <w:hideMark/>
          </w:tcPr>
          <w:p w14:paraId="43B9C68E"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90307EF"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14542734" w14:textId="77777777" w:rsidR="00305ED6" w:rsidRPr="00BC7FC6" w:rsidRDefault="00305ED6" w:rsidP="00A521BB">
            <w:pPr>
              <w:rPr>
                <w:rFonts w:ascii="Arial Armenian" w:hAnsi="Arial Armenian"/>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7B70C563" w14:textId="77777777" w:rsidR="00305ED6" w:rsidRPr="00BC7FC6" w:rsidRDefault="00305ED6" w:rsidP="00A521BB">
            <w:pPr>
              <w:rPr>
                <w:rFonts w:ascii="Arial Armenian" w:hAnsi="Arial Armenian"/>
                <w:color w:val="000000"/>
                <w:sz w:val="20"/>
                <w:szCs w:val="20"/>
              </w:rPr>
            </w:pPr>
          </w:p>
        </w:tc>
        <w:tc>
          <w:tcPr>
            <w:tcW w:w="1040" w:type="dxa"/>
            <w:vMerge/>
            <w:tcBorders>
              <w:top w:val="single" w:sz="4" w:space="0" w:color="auto"/>
              <w:left w:val="single" w:sz="4" w:space="0" w:color="auto"/>
              <w:bottom w:val="nil"/>
              <w:right w:val="single" w:sz="4" w:space="0" w:color="auto"/>
            </w:tcBorders>
            <w:vAlign w:val="center"/>
            <w:hideMark/>
          </w:tcPr>
          <w:p w14:paraId="30515C74" w14:textId="77777777" w:rsidR="00305ED6" w:rsidRPr="00BC7FC6" w:rsidRDefault="00305ED6" w:rsidP="00A521BB">
            <w:pPr>
              <w:rPr>
                <w:rFonts w:ascii="Arial Armenian" w:hAnsi="Arial Armenian"/>
                <w:color w:val="000000"/>
                <w:sz w:val="20"/>
                <w:szCs w:val="20"/>
              </w:rPr>
            </w:pPr>
          </w:p>
        </w:tc>
      </w:tr>
      <w:tr w:rsidR="00305ED6" w:rsidRPr="00BC7FC6" w14:paraId="775D511E"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A9264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52E0A73"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nil"/>
              <w:left w:val="nil"/>
              <w:bottom w:val="single" w:sz="4" w:space="0" w:color="auto"/>
              <w:right w:val="nil"/>
            </w:tcBorders>
            <w:shd w:val="clear" w:color="auto" w:fill="auto"/>
            <w:noWrap/>
            <w:vAlign w:val="bottom"/>
            <w:hideMark/>
          </w:tcPr>
          <w:p w14:paraId="2253880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96AC3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458B5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25113"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26495189"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FDD89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26C14D2"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Ð³ï³ÏÝ»ñ</w:t>
            </w:r>
          </w:p>
        </w:tc>
        <w:tc>
          <w:tcPr>
            <w:tcW w:w="960" w:type="dxa"/>
            <w:tcBorders>
              <w:top w:val="nil"/>
              <w:left w:val="nil"/>
              <w:bottom w:val="single" w:sz="4" w:space="0" w:color="auto"/>
              <w:right w:val="nil"/>
            </w:tcBorders>
            <w:shd w:val="clear" w:color="auto" w:fill="auto"/>
            <w:noWrap/>
            <w:vAlign w:val="bottom"/>
            <w:hideMark/>
          </w:tcPr>
          <w:p w14:paraId="5767739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CA1D4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2D21A3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14384C5" w14:textId="77777777" w:rsidR="00305ED6" w:rsidRPr="00BC7FC6" w:rsidRDefault="00E02C51" w:rsidP="00A521BB">
            <w:pPr>
              <w:jc w:val="center"/>
              <w:rPr>
                <w:rFonts w:ascii="Arial Armenian" w:hAnsi="Arial Armenian"/>
                <w:sz w:val="20"/>
                <w:szCs w:val="20"/>
              </w:rPr>
            </w:pPr>
            <w:r>
              <w:rPr>
                <w:rFonts w:ascii="Arial Armenian" w:hAnsi="Arial Armenian"/>
                <w:sz w:val="20"/>
                <w:szCs w:val="20"/>
              </w:rPr>
              <w:t>9</w:t>
            </w:r>
            <w:r w:rsidR="00305ED6">
              <w:rPr>
                <w:rFonts w:ascii="Arial Armenian" w:hAnsi="Arial Armenian"/>
                <w:sz w:val="20"/>
                <w:szCs w:val="20"/>
              </w:rPr>
              <w:t>%</w:t>
            </w:r>
          </w:p>
        </w:tc>
      </w:tr>
      <w:tr w:rsidR="00305ED6" w:rsidRPr="00BC7FC6" w14:paraId="400BA947"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5C9C8B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single" w:sz="4" w:space="0" w:color="auto"/>
            </w:tcBorders>
            <w:shd w:val="clear" w:color="auto" w:fill="auto"/>
            <w:noWrap/>
            <w:vAlign w:val="bottom"/>
            <w:hideMark/>
          </w:tcPr>
          <w:p w14:paraId="0924F29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Ð³ï³ÏÝ»ñÇ µ»ïáÝÛ³ Ý³Ë³ß»ñï</w:t>
            </w:r>
          </w:p>
        </w:tc>
        <w:tc>
          <w:tcPr>
            <w:tcW w:w="960" w:type="dxa"/>
            <w:tcBorders>
              <w:top w:val="nil"/>
              <w:left w:val="nil"/>
              <w:bottom w:val="nil"/>
              <w:right w:val="nil"/>
            </w:tcBorders>
            <w:shd w:val="clear" w:color="auto" w:fill="auto"/>
            <w:noWrap/>
            <w:vAlign w:val="bottom"/>
            <w:hideMark/>
          </w:tcPr>
          <w:p w14:paraId="697A43F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single" w:sz="4" w:space="0" w:color="auto"/>
              <w:bottom w:val="nil"/>
              <w:right w:val="single" w:sz="4" w:space="0" w:color="auto"/>
            </w:tcBorders>
            <w:shd w:val="clear" w:color="000000" w:fill="FFFFFF"/>
            <w:noWrap/>
            <w:vAlign w:val="bottom"/>
            <w:hideMark/>
          </w:tcPr>
          <w:p w14:paraId="128F64A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0.10</w:t>
            </w:r>
          </w:p>
        </w:tc>
        <w:tc>
          <w:tcPr>
            <w:tcW w:w="960" w:type="dxa"/>
            <w:tcBorders>
              <w:top w:val="nil"/>
              <w:left w:val="nil"/>
              <w:bottom w:val="nil"/>
              <w:right w:val="nil"/>
            </w:tcBorders>
            <w:shd w:val="clear" w:color="auto" w:fill="auto"/>
            <w:noWrap/>
            <w:vAlign w:val="bottom"/>
            <w:hideMark/>
          </w:tcPr>
          <w:p w14:paraId="221449E9" w14:textId="77777777" w:rsidR="00305ED6" w:rsidRPr="00BC7FC6" w:rsidRDefault="00305ED6" w:rsidP="00A521BB">
            <w:pPr>
              <w:jc w:val="center"/>
              <w:rPr>
                <w:rFonts w:ascii="Arial Armenian" w:hAnsi="Arial Armenian"/>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7F6425D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6F4242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69E76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000000" w:fill="FFFFFF"/>
            <w:noWrap/>
            <w:vAlign w:val="bottom"/>
            <w:hideMark/>
          </w:tcPr>
          <w:p w14:paraId="6BE02A3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B7,5 µ»ïáÝÇó</w:t>
            </w:r>
          </w:p>
        </w:tc>
        <w:tc>
          <w:tcPr>
            <w:tcW w:w="960" w:type="dxa"/>
            <w:tcBorders>
              <w:top w:val="nil"/>
              <w:left w:val="nil"/>
              <w:bottom w:val="nil"/>
              <w:right w:val="nil"/>
            </w:tcBorders>
            <w:shd w:val="clear" w:color="auto" w:fill="auto"/>
            <w:noWrap/>
            <w:vAlign w:val="bottom"/>
            <w:hideMark/>
          </w:tcPr>
          <w:p w14:paraId="11C19113"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9E745D1"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189.0</w:t>
            </w:r>
          </w:p>
        </w:tc>
        <w:tc>
          <w:tcPr>
            <w:tcW w:w="960" w:type="dxa"/>
            <w:tcBorders>
              <w:top w:val="nil"/>
              <w:left w:val="nil"/>
              <w:bottom w:val="nil"/>
              <w:right w:val="nil"/>
            </w:tcBorders>
            <w:shd w:val="clear" w:color="auto" w:fill="auto"/>
            <w:noWrap/>
            <w:vAlign w:val="bottom"/>
            <w:hideMark/>
          </w:tcPr>
          <w:p w14:paraId="486E3A71"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47C4E0E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BD49DA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F1BD52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single" w:sz="4" w:space="0" w:color="auto"/>
              <w:left w:val="nil"/>
              <w:bottom w:val="nil"/>
              <w:right w:val="nil"/>
            </w:tcBorders>
            <w:shd w:val="clear" w:color="auto" w:fill="auto"/>
            <w:noWrap/>
            <w:vAlign w:val="bottom"/>
            <w:hideMark/>
          </w:tcPr>
          <w:p w14:paraId="29CCB24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ò»Ù»ÝïÛ³ Ñ³ñÃ»óáõóÇã ß»ñï</w:t>
            </w:r>
          </w:p>
        </w:tc>
        <w:tc>
          <w:tcPr>
            <w:tcW w:w="960" w:type="dxa"/>
            <w:tcBorders>
              <w:top w:val="single" w:sz="4" w:space="0" w:color="auto"/>
              <w:left w:val="single" w:sz="4" w:space="0" w:color="auto"/>
              <w:bottom w:val="nil"/>
              <w:right w:val="nil"/>
            </w:tcBorders>
            <w:shd w:val="clear" w:color="auto" w:fill="auto"/>
            <w:noWrap/>
            <w:vAlign w:val="bottom"/>
            <w:hideMark/>
          </w:tcPr>
          <w:p w14:paraId="2CE00C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2A46F2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14.00</w:t>
            </w:r>
          </w:p>
        </w:tc>
        <w:tc>
          <w:tcPr>
            <w:tcW w:w="960" w:type="dxa"/>
            <w:tcBorders>
              <w:top w:val="single" w:sz="4" w:space="0" w:color="auto"/>
              <w:left w:val="nil"/>
              <w:bottom w:val="nil"/>
              <w:right w:val="nil"/>
            </w:tcBorders>
            <w:shd w:val="clear" w:color="auto" w:fill="auto"/>
            <w:noWrap/>
            <w:vAlign w:val="bottom"/>
            <w:hideMark/>
          </w:tcPr>
          <w:p w14:paraId="7ED5B4D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678887F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CBD5A18"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B07C0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5B934EF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30ÙÙ Ñ³ëïáõÃÛ³Ùµ</w:t>
            </w:r>
          </w:p>
        </w:tc>
        <w:tc>
          <w:tcPr>
            <w:tcW w:w="960" w:type="dxa"/>
            <w:tcBorders>
              <w:top w:val="nil"/>
              <w:left w:val="single" w:sz="4" w:space="0" w:color="auto"/>
              <w:bottom w:val="single" w:sz="4" w:space="0" w:color="auto"/>
              <w:right w:val="nil"/>
            </w:tcBorders>
            <w:shd w:val="clear" w:color="auto" w:fill="auto"/>
            <w:noWrap/>
            <w:vAlign w:val="bottom"/>
            <w:hideMark/>
          </w:tcPr>
          <w:p w14:paraId="3D4A4B6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663C76AD"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3.84</w:t>
            </w:r>
          </w:p>
        </w:tc>
        <w:tc>
          <w:tcPr>
            <w:tcW w:w="960" w:type="dxa"/>
            <w:tcBorders>
              <w:top w:val="nil"/>
              <w:left w:val="nil"/>
              <w:bottom w:val="single" w:sz="4" w:space="0" w:color="auto"/>
              <w:right w:val="nil"/>
            </w:tcBorders>
            <w:shd w:val="clear" w:color="auto" w:fill="auto"/>
            <w:noWrap/>
            <w:vAlign w:val="bottom"/>
            <w:hideMark/>
          </w:tcPr>
          <w:p w14:paraId="38A1C22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0A172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AE66EB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73612B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single" w:sz="4" w:space="0" w:color="auto"/>
            </w:tcBorders>
            <w:shd w:val="clear" w:color="auto" w:fill="auto"/>
            <w:noWrap/>
            <w:vAlign w:val="bottom"/>
            <w:hideMark/>
          </w:tcPr>
          <w:p w14:paraId="0079326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Ð³ï³ÏÇ Í³ÍÏ Ï»ñ³ÙÇÏ³Ï³Ý</w:t>
            </w:r>
          </w:p>
        </w:tc>
        <w:tc>
          <w:tcPr>
            <w:tcW w:w="960" w:type="dxa"/>
            <w:tcBorders>
              <w:top w:val="nil"/>
              <w:left w:val="nil"/>
              <w:bottom w:val="nil"/>
              <w:right w:val="nil"/>
            </w:tcBorders>
            <w:shd w:val="clear" w:color="auto" w:fill="auto"/>
            <w:noWrap/>
            <w:vAlign w:val="bottom"/>
            <w:hideMark/>
          </w:tcPr>
          <w:p w14:paraId="448F622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4BB61A2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14.0</w:t>
            </w:r>
          </w:p>
        </w:tc>
        <w:tc>
          <w:tcPr>
            <w:tcW w:w="960" w:type="dxa"/>
            <w:tcBorders>
              <w:top w:val="nil"/>
              <w:left w:val="nil"/>
              <w:bottom w:val="nil"/>
              <w:right w:val="nil"/>
            </w:tcBorders>
            <w:shd w:val="clear" w:color="auto" w:fill="auto"/>
            <w:noWrap/>
            <w:vAlign w:val="bottom"/>
            <w:hideMark/>
          </w:tcPr>
          <w:p w14:paraId="2415821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82C69D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F7C214B"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532797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3C6A7DE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ë³ÉÇÏÝ»ñÇó </w:t>
            </w:r>
          </w:p>
        </w:tc>
        <w:tc>
          <w:tcPr>
            <w:tcW w:w="960" w:type="dxa"/>
            <w:tcBorders>
              <w:top w:val="nil"/>
              <w:left w:val="nil"/>
              <w:bottom w:val="nil"/>
              <w:right w:val="nil"/>
            </w:tcBorders>
            <w:shd w:val="clear" w:color="auto" w:fill="auto"/>
            <w:noWrap/>
            <w:vAlign w:val="bottom"/>
            <w:hideMark/>
          </w:tcPr>
          <w:p w14:paraId="5C6DFA09"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021E1EAA"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195.0</w:t>
            </w:r>
          </w:p>
        </w:tc>
        <w:tc>
          <w:tcPr>
            <w:tcW w:w="960" w:type="dxa"/>
            <w:tcBorders>
              <w:top w:val="nil"/>
              <w:left w:val="nil"/>
              <w:bottom w:val="nil"/>
              <w:right w:val="nil"/>
            </w:tcBorders>
            <w:shd w:val="clear" w:color="auto" w:fill="auto"/>
            <w:noWrap/>
            <w:vAlign w:val="bottom"/>
            <w:hideMark/>
          </w:tcPr>
          <w:p w14:paraId="588B08BE"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68DB48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19EE5D0" w14:textId="77777777" w:rsidTr="00A521B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617A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single" w:sz="4" w:space="0" w:color="auto"/>
              <w:right w:val="single" w:sz="4" w:space="0" w:color="auto"/>
            </w:tcBorders>
            <w:shd w:val="clear" w:color="auto" w:fill="auto"/>
            <w:noWrap/>
            <w:vAlign w:val="bottom"/>
            <w:hideMark/>
          </w:tcPr>
          <w:p w14:paraId="22975B75"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single" w:sz="4" w:space="0" w:color="auto"/>
              <w:left w:val="nil"/>
              <w:bottom w:val="single" w:sz="4" w:space="0" w:color="auto"/>
              <w:right w:val="nil"/>
            </w:tcBorders>
            <w:shd w:val="clear" w:color="auto" w:fill="auto"/>
            <w:noWrap/>
            <w:vAlign w:val="bottom"/>
            <w:hideMark/>
          </w:tcPr>
          <w:p w14:paraId="239C6A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DD9C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single" w:sz="4" w:space="0" w:color="auto"/>
              <w:right w:val="nil"/>
            </w:tcBorders>
            <w:shd w:val="clear" w:color="auto" w:fill="auto"/>
            <w:noWrap/>
            <w:vAlign w:val="bottom"/>
            <w:hideMark/>
          </w:tcPr>
          <w:p w14:paraId="0857F0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0E2"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20997372"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E309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BF10C8E"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 </w:t>
            </w:r>
          </w:p>
        </w:tc>
        <w:tc>
          <w:tcPr>
            <w:tcW w:w="960" w:type="dxa"/>
            <w:tcBorders>
              <w:top w:val="nil"/>
              <w:left w:val="nil"/>
              <w:bottom w:val="single" w:sz="4" w:space="0" w:color="auto"/>
              <w:right w:val="nil"/>
            </w:tcBorders>
            <w:shd w:val="clear" w:color="auto" w:fill="auto"/>
            <w:noWrap/>
            <w:vAlign w:val="bottom"/>
            <w:hideMark/>
          </w:tcPr>
          <w:p w14:paraId="197B95B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2AE67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9D764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746C25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4357EE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EEA3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3154CD8"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Ð³ñ¹³ñÙ³Ý ³ßË³ï³ÝùÝ»ñ</w:t>
            </w:r>
          </w:p>
        </w:tc>
        <w:tc>
          <w:tcPr>
            <w:tcW w:w="960" w:type="dxa"/>
            <w:tcBorders>
              <w:top w:val="nil"/>
              <w:left w:val="nil"/>
              <w:bottom w:val="single" w:sz="4" w:space="0" w:color="auto"/>
              <w:right w:val="nil"/>
            </w:tcBorders>
            <w:shd w:val="clear" w:color="auto" w:fill="auto"/>
            <w:noWrap/>
            <w:vAlign w:val="bottom"/>
            <w:hideMark/>
          </w:tcPr>
          <w:p w14:paraId="3331B59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10216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6DDFAB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2CE8A603"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25</w:t>
            </w:r>
            <w:r w:rsidR="00305ED6">
              <w:rPr>
                <w:rFonts w:ascii="Arial Armenian" w:hAnsi="Arial Armenian"/>
                <w:sz w:val="20"/>
                <w:szCs w:val="20"/>
              </w:rPr>
              <w:t>%</w:t>
            </w:r>
          </w:p>
        </w:tc>
      </w:tr>
      <w:tr w:rsidR="00305ED6" w:rsidRPr="00BC7FC6" w14:paraId="593EB3B0"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3525E8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single" w:sz="4" w:space="0" w:color="auto"/>
            </w:tcBorders>
            <w:shd w:val="clear" w:color="auto" w:fill="auto"/>
            <w:noWrap/>
            <w:vAlign w:val="bottom"/>
            <w:hideMark/>
          </w:tcPr>
          <w:p w14:paraId="4A0034A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ä³ï»ñÇ É³íáñ³Ï  ó»Ù»ÝïÛ³ ëí³Õ</w:t>
            </w:r>
          </w:p>
        </w:tc>
        <w:tc>
          <w:tcPr>
            <w:tcW w:w="960" w:type="dxa"/>
            <w:tcBorders>
              <w:top w:val="nil"/>
              <w:left w:val="nil"/>
              <w:bottom w:val="nil"/>
              <w:right w:val="nil"/>
            </w:tcBorders>
            <w:shd w:val="clear" w:color="auto" w:fill="auto"/>
            <w:noWrap/>
            <w:vAlign w:val="bottom"/>
            <w:hideMark/>
          </w:tcPr>
          <w:p w14:paraId="04F0066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0732E9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30.1</w:t>
            </w:r>
          </w:p>
        </w:tc>
        <w:tc>
          <w:tcPr>
            <w:tcW w:w="960" w:type="dxa"/>
            <w:tcBorders>
              <w:top w:val="nil"/>
              <w:left w:val="nil"/>
              <w:bottom w:val="nil"/>
              <w:right w:val="nil"/>
            </w:tcBorders>
            <w:shd w:val="clear" w:color="auto" w:fill="auto"/>
            <w:noWrap/>
            <w:vAlign w:val="bottom"/>
            <w:hideMark/>
          </w:tcPr>
          <w:p w14:paraId="47216C5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845CFB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733A23B"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804BB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35E5911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ë³ÝÑ³Ý·áõÛóáõÙ</w:t>
            </w:r>
          </w:p>
        </w:tc>
        <w:tc>
          <w:tcPr>
            <w:tcW w:w="960" w:type="dxa"/>
            <w:tcBorders>
              <w:top w:val="nil"/>
              <w:left w:val="nil"/>
              <w:bottom w:val="single" w:sz="4" w:space="0" w:color="auto"/>
              <w:right w:val="nil"/>
            </w:tcBorders>
            <w:shd w:val="clear" w:color="auto" w:fill="auto"/>
            <w:noWrap/>
            <w:vAlign w:val="bottom"/>
            <w:hideMark/>
          </w:tcPr>
          <w:p w14:paraId="42FBB82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DD4B517"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743416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D3E399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B2534A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02E385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nil"/>
              <w:left w:val="nil"/>
              <w:bottom w:val="nil"/>
              <w:right w:val="nil"/>
            </w:tcBorders>
            <w:shd w:val="clear" w:color="000000" w:fill="FFFFFF"/>
            <w:vAlign w:val="center"/>
            <w:hideMark/>
          </w:tcPr>
          <w:p w14:paraId="6D85780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ä³ï»ñÇ »ñ»ëå³ïáõÙ </w:t>
            </w:r>
          </w:p>
        </w:tc>
        <w:tc>
          <w:tcPr>
            <w:tcW w:w="960" w:type="dxa"/>
            <w:tcBorders>
              <w:top w:val="nil"/>
              <w:left w:val="single" w:sz="4" w:space="0" w:color="auto"/>
              <w:bottom w:val="nil"/>
              <w:right w:val="single" w:sz="4" w:space="0" w:color="auto"/>
            </w:tcBorders>
            <w:shd w:val="clear" w:color="auto" w:fill="auto"/>
            <w:noWrap/>
            <w:vAlign w:val="bottom"/>
            <w:hideMark/>
          </w:tcPr>
          <w:p w14:paraId="345BBB4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nil"/>
              <w:bottom w:val="nil"/>
              <w:right w:val="single" w:sz="4" w:space="0" w:color="auto"/>
            </w:tcBorders>
            <w:shd w:val="clear" w:color="000000" w:fill="FFFFFF"/>
            <w:noWrap/>
            <w:vAlign w:val="center"/>
            <w:hideMark/>
          </w:tcPr>
          <w:p w14:paraId="3E2B9B6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30.10</w:t>
            </w:r>
          </w:p>
        </w:tc>
        <w:tc>
          <w:tcPr>
            <w:tcW w:w="960" w:type="dxa"/>
            <w:tcBorders>
              <w:top w:val="nil"/>
              <w:left w:val="nil"/>
              <w:bottom w:val="nil"/>
              <w:right w:val="single" w:sz="4" w:space="0" w:color="auto"/>
            </w:tcBorders>
            <w:shd w:val="clear" w:color="auto" w:fill="auto"/>
            <w:vAlign w:val="center"/>
            <w:hideMark/>
          </w:tcPr>
          <w:p w14:paraId="29F6BD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79D4935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68D290B"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0D614EB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000000" w:fill="FFFFFF"/>
            <w:vAlign w:val="center"/>
            <w:hideMark/>
          </w:tcPr>
          <w:p w14:paraId="6915CC4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Ñ³Õ×³ë³ÉÇÏÝ»ñáí  </w:t>
            </w:r>
          </w:p>
        </w:tc>
        <w:tc>
          <w:tcPr>
            <w:tcW w:w="960" w:type="dxa"/>
            <w:tcBorders>
              <w:top w:val="nil"/>
              <w:left w:val="single" w:sz="4" w:space="0" w:color="auto"/>
              <w:bottom w:val="nil"/>
              <w:right w:val="single" w:sz="4" w:space="0" w:color="auto"/>
            </w:tcBorders>
            <w:shd w:val="clear" w:color="auto" w:fill="auto"/>
            <w:noWrap/>
            <w:vAlign w:val="bottom"/>
            <w:hideMark/>
          </w:tcPr>
          <w:p w14:paraId="044A74B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nil"/>
              <w:right w:val="single" w:sz="4" w:space="0" w:color="auto"/>
            </w:tcBorders>
            <w:shd w:val="clear" w:color="000000" w:fill="FFFFFF"/>
            <w:noWrap/>
            <w:vAlign w:val="center"/>
            <w:hideMark/>
          </w:tcPr>
          <w:p w14:paraId="376B8D48"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single" w:sz="4" w:space="0" w:color="auto"/>
            </w:tcBorders>
            <w:shd w:val="clear" w:color="auto" w:fill="auto"/>
            <w:vAlign w:val="center"/>
            <w:hideMark/>
          </w:tcPr>
          <w:p w14:paraId="3417DA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23857C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28FE822"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406C4F1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single" w:sz="4" w:space="0" w:color="auto"/>
              <w:left w:val="nil"/>
              <w:bottom w:val="nil"/>
              <w:right w:val="nil"/>
            </w:tcBorders>
            <w:shd w:val="clear" w:color="auto" w:fill="auto"/>
            <w:noWrap/>
            <w:vAlign w:val="bottom"/>
            <w:hideMark/>
          </w:tcPr>
          <w:p w14:paraId="16239CE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²é³ëï³ÕÇ ·³ç»  ëí³ÕÇ Ýáñá·áõÙ</w:t>
            </w:r>
          </w:p>
        </w:tc>
        <w:tc>
          <w:tcPr>
            <w:tcW w:w="960" w:type="dxa"/>
            <w:tcBorders>
              <w:top w:val="single" w:sz="4" w:space="0" w:color="auto"/>
              <w:left w:val="single" w:sz="4" w:space="0" w:color="auto"/>
              <w:bottom w:val="nil"/>
              <w:right w:val="nil"/>
            </w:tcBorders>
            <w:shd w:val="clear" w:color="auto" w:fill="auto"/>
            <w:noWrap/>
            <w:vAlign w:val="bottom"/>
            <w:hideMark/>
          </w:tcPr>
          <w:p w14:paraId="6F47C2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2F0188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9.5</w:t>
            </w:r>
          </w:p>
        </w:tc>
        <w:tc>
          <w:tcPr>
            <w:tcW w:w="960" w:type="dxa"/>
            <w:tcBorders>
              <w:top w:val="single" w:sz="4" w:space="0" w:color="auto"/>
              <w:left w:val="nil"/>
              <w:bottom w:val="nil"/>
              <w:right w:val="nil"/>
            </w:tcBorders>
            <w:shd w:val="clear" w:color="auto" w:fill="auto"/>
            <w:noWrap/>
            <w:vAlign w:val="bottom"/>
            <w:hideMark/>
          </w:tcPr>
          <w:p w14:paraId="68F0C2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77646BF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D46D9E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C939B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53B8FC3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ÙÇÝã¨ 10 Ùù Ù³Ï»ñ»ëáí Ù»Ï ï»ÕáõÙ</w:t>
            </w:r>
          </w:p>
        </w:tc>
        <w:tc>
          <w:tcPr>
            <w:tcW w:w="960" w:type="dxa"/>
            <w:tcBorders>
              <w:top w:val="nil"/>
              <w:left w:val="single" w:sz="4" w:space="0" w:color="auto"/>
              <w:bottom w:val="single" w:sz="4" w:space="0" w:color="auto"/>
              <w:right w:val="nil"/>
            </w:tcBorders>
            <w:shd w:val="clear" w:color="auto" w:fill="auto"/>
            <w:noWrap/>
            <w:vAlign w:val="bottom"/>
            <w:hideMark/>
          </w:tcPr>
          <w:p w14:paraId="7AB1EF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172AC558"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5EE17BA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B50FEA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A2A8DFC"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221A5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single" w:sz="4" w:space="0" w:color="auto"/>
              <w:left w:val="nil"/>
              <w:bottom w:val="nil"/>
              <w:right w:val="nil"/>
            </w:tcBorders>
            <w:shd w:val="clear" w:color="auto" w:fill="auto"/>
            <w:noWrap/>
            <w:vAlign w:val="bottom"/>
            <w:hideMark/>
          </w:tcPr>
          <w:p w14:paraId="3FCF013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ä³ï»ñÇ ·³ç»  ëí³ÕÇ Ýáñá·áõÙ</w:t>
            </w:r>
          </w:p>
        </w:tc>
        <w:tc>
          <w:tcPr>
            <w:tcW w:w="960" w:type="dxa"/>
            <w:tcBorders>
              <w:top w:val="nil"/>
              <w:left w:val="single" w:sz="4" w:space="0" w:color="auto"/>
              <w:bottom w:val="nil"/>
              <w:right w:val="nil"/>
            </w:tcBorders>
            <w:shd w:val="clear" w:color="auto" w:fill="auto"/>
            <w:noWrap/>
            <w:vAlign w:val="bottom"/>
            <w:hideMark/>
          </w:tcPr>
          <w:p w14:paraId="036D919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1D7616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16.0</w:t>
            </w:r>
          </w:p>
        </w:tc>
        <w:tc>
          <w:tcPr>
            <w:tcW w:w="960" w:type="dxa"/>
            <w:tcBorders>
              <w:top w:val="nil"/>
              <w:left w:val="nil"/>
              <w:bottom w:val="nil"/>
              <w:right w:val="nil"/>
            </w:tcBorders>
            <w:shd w:val="clear" w:color="auto" w:fill="auto"/>
            <w:noWrap/>
            <w:vAlign w:val="bottom"/>
            <w:hideMark/>
          </w:tcPr>
          <w:p w14:paraId="563EC1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08D5CB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F52545C"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95A43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10C87C4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ÙÇÝã¨ 10 Ùù Ù³Ï»ñ»ëáí Ù»Ï ï»ÕáõÙ</w:t>
            </w:r>
          </w:p>
        </w:tc>
        <w:tc>
          <w:tcPr>
            <w:tcW w:w="960" w:type="dxa"/>
            <w:tcBorders>
              <w:top w:val="nil"/>
              <w:left w:val="single" w:sz="4" w:space="0" w:color="auto"/>
              <w:bottom w:val="single" w:sz="4" w:space="0" w:color="auto"/>
              <w:right w:val="nil"/>
            </w:tcBorders>
            <w:shd w:val="clear" w:color="auto" w:fill="auto"/>
            <w:noWrap/>
            <w:vAlign w:val="bottom"/>
            <w:hideMark/>
          </w:tcPr>
          <w:p w14:paraId="7654D4D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F76DBAE"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7DD6817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2930C71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8C07B19"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47B1E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nil"/>
            </w:tcBorders>
            <w:shd w:val="clear" w:color="auto" w:fill="auto"/>
            <w:noWrap/>
            <w:vAlign w:val="bottom"/>
            <w:hideMark/>
          </w:tcPr>
          <w:p w14:paraId="224236A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ü³ë³¹Ç å³ï»ñÇ ó»Ù»ÝïÛ³  ëí³ÕÇ</w:t>
            </w:r>
          </w:p>
        </w:tc>
        <w:tc>
          <w:tcPr>
            <w:tcW w:w="960" w:type="dxa"/>
            <w:tcBorders>
              <w:top w:val="nil"/>
              <w:left w:val="single" w:sz="4" w:space="0" w:color="auto"/>
              <w:bottom w:val="nil"/>
              <w:right w:val="nil"/>
            </w:tcBorders>
            <w:shd w:val="clear" w:color="auto" w:fill="auto"/>
            <w:noWrap/>
            <w:vAlign w:val="bottom"/>
            <w:hideMark/>
          </w:tcPr>
          <w:p w14:paraId="6137CAB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34686F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39.8</w:t>
            </w:r>
          </w:p>
        </w:tc>
        <w:tc>
          <w:tcPr>
            <w:tcW w:w="960" w:type="dxa"/>
            <w:tcBorders>
              <w:top w:val="nil"/>
              <w:left w:val="nil"/>
              <w:bottom w:val="nil"/>
              <w:right w:val="nil"/>
            </w:tcBorders>
            <w:shd w:val="clear" w:color="auto" w:fill="auto"/>
            <w:noWrap/>
            <w:vAlign w:val="bottom"/>
            <w:hideMark/>
          </w:tcPr>
          <w:p w14:paraId="258585C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0E68E25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195EDCD"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3F57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0801600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Ýáñá·áõÙ</w:t>
            </w:r>
          </w:p>
        </w:tc>
        <w:tc>
          <w:tcPr>
            <w:tcW w:w="960" w:type="dxa"/>
            <w:tcBorders>
              <w:top w:val="nil"/>
              <w:left w:val="single" w:sz="4" w:space="0" w:color="auto"/>
              <w:bottom w:val="nil"/>
              <w:right w:val="nil"/>
            </w:tcBorders>
            <w:shd w:val="clear" w:color="auto" w:fill="auto"/>
            <w:noWrap/>
            <w:vAlign w:val="bottom"/>
            <w:hideMark/>
          </w:tcPr>
          <w:p w14:paraId="37CDA2D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66EDEC92"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98.0</w:t>
            </w:r>
          </w:p>
        </w:tc>
        <w:tc>
          <w:tcPr>
            <w:tcW w:w="960" w:type="dxa"/>
            <w:tcBorders>
              <w:top w:val="nil"/>
              <w:left w:val="nil"/>
              <w:bottom w:val="nil"/>
              <w:right w:val="nil"/>
            </w:tcBorders>
            <w:shd w:val="clear" w:color="auto" w:fill="auto"/>
            <w:noWrap/>
            <w:vAlign w:val="bottom"/>
            <w:hideMark/>
          </w:tcPr>
          <w:p w14:paraId="509999A5"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2FA82B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370952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FD0B4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c>
          <w:tcPr>
            <w:tcW w:w="4200" w:type="dxa"/>
            <w:tcBorders>
              <w:top w:val="single" w:sz="4" w:space="0" w:color="auto"/>
              <w:left w:val="nil"/>
              <w:bottom w:val="nil"/>
              <w:right w:val="nil"/>
            </w:tcBorders>
            <w:shd w:val="clear" w:color="000000" w:fill="FFFFFF"/>
            <w:noWrap/>
            <w:vAlign w:val="bottom"/>
            <w:hideMark/>
          </w:tcPr>
          <w:p w14:paraId="14993E9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²ñï³ùÇÝ å³ï»ñÇ µ³ñÓñáñ³Ï</w:t>
            </w:r>
          </w:p>
        </w:tc>
        <w:tc>
          <w:tcPr>
            <w:tcW w:w="960" w:type="dxa"/>
            <w:tcBorders>
              <w:top w:val="single" w:sz="4" w:space="0" w:color="auto"/>
              <w:left w:val="single" w:sz="4" w:space="0" w:color="auto"/>
              <w:bottom w:val="nil"/>
              <w:right w:val="nil"/>
            </w:tcBorders>
            <w:shd w:val="clear" w:color="auto" w:fill="auto"/>
            <w:noWrap/>
            <w:vAlign w:val="bottom"/>
            <w:hideMark/>
          </w:tcPr>
          <w:p w14:paraId="560383E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5FE7BBE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77.8</w:t>
            </w:r>
          </w:p>
        </w:tc>
        <w:tc>
          <w:tcPr>
            <w:tcW w:w="960" w:type="dxa"/>
            <w:tcBorders>
              <w:top w:val="single" w:sz="4" w:space="0" w:color="auto"/>
              <w:left w:val="nil"/>
              <w:bottom w:val="nil"/>
              <w:right w:val="nil"/>
            </w:tcBorders>
            <w:shd w:val="clear" w:color="auto" w:fill="auto"/>
            <w:noWrap/>
            <w:vAlign w:val="bottom"/>
            <w:hideMark/>
          </w:tcPr>
          <w:p w14:paraId="581FC92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675E21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E2FD57D"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15F2F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000000" w:fill="FFFFFF"/>
            <w:noWrap/>
            <w:vAlign w:val="bottom"/>
            <w:hideMark/>
          </w:tcPr>
          <w:p w14:paraId="1217081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ëí³Õ /ýñ³ÝïáÝÝ»ñ/</w:t>
            </w:r>
          </w:p>
        </w:tc>
        <w:tc>
          <w:tcPr>
            <w:tcW w:w="960" w:type="dxa"/>
            <w:tcBorders>
              <w:top w:val="nil"/>
              <w:left w:val="single" w:sz="4" w:space="0" w:color="auto"/>
              <w:bottom w:val="single" w:sz="4" w:space="0" w:color="auto"/>
              <w:right w:val="nil"/>
            </w:tcBorders>
            <w:shd w:val="clear" w:color="auto" w:fill="auto"/>
            <w:noWrap/>
            <w:vAlign w:val="bottom"/>
            <w:hideMark/>
          </w:tcPr>
          <w:p w14:paraId="189DEE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DCE2C5D"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6988F0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56D53A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4BD1EE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5C1DD46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4200" w:type="dxa"/>
            <w:tcBorders>
              <w:top w:val="nil"/>
              <w:left w:val="nil"/>
              <w:bottom w:val="nil"/>
              <w:right w:val="nil"/>
            </w:tcBorders>
            <w:shd w:val="clear" w:color="auto" w:fill="auto"/>
            <w:noWrap/>
            <w:vAlign w:val="bottom"/>
            <w:hideMark/>
          </w:tcPr>
          <w:p w14:paraId="7F69816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²ñï³ùÇÝ å³ï»ñÇ Ý»ñÏáõÙ</w:t>
            </w:r>
          </w:p>
        </w:tc>
        <w:tc>
          <w:tcPr>
            <w:tcW w:w="960" w:type="dxa"/>
            <w:tcBorders>
              <w:top w:val="nil"/>
              <w:left w:val="single" w:sz="4" w:space="0" w:color="auto"/>
              <w:bottom w:val="nil"/>
              <w:right w:val="nil"/>
            </w:tcBorders>
            <w:shd w:val="clear" w:color="auto" w:fill="auto"/>
            <w:noWrap/>
            <w:vAlign w:val="bottom"/>
            <w:hideMark/>
          </w:tcPr>
          <w:p w14:paraId="0D952E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100Ù2</w:t>
            </w:r>
          </w:p>
        </w:tc>
        <w:tc>
          <w:tcPr>
            <w:tcW w:w="960" w:type="dxa"/>
            <w:tcBorders>
              <w:top w:val="nil"/>
              <w:left w:val="single" w:sz="4" w:space="0" w:color="auto"/>
              <w:bottom w:val="nil"/>
              <w:right w:val="single" w:sz="4" w:space="0" w:color="auto"/>
            </w:tcBorders>
            <w:shd w:val="clear" w:color="000000" w:fill="FFFFFF"/>
            <w:noWrap/>
            <w:vAlign w:val="bottom"/>
            <w:hideMark/>
          </w:tcPr>
          <w:p w14:paraId="2F276F4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1.176</w:t>
            </w:r>
          </w:p>
        </w:tc>
        <w:tc>
          <w:tcPr>
            <w:tcW w:w="960" w:type="dxa"/>
            <w:tcBorders>
              <w:top w:val="nil"/>
              <w:left w:val="nil"/>
              <w:bottom w:val="nil"/>
              <w:right w:val="nil"/>
            </w:tcBorders>
            <w:shd w:val="clear" w:color="auto" w:fill="auto"/>
            <w:noWrap/>
            <w:vAlign w:val="bottom"/>
            <w:hideMark/>
          </w:tcPr>
          <w:p w14:paraId="16E4B60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F28366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061D70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56A6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54928F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×³Ï³ï³ÛÇÝ Ý»ñÏáí</w:t>
            </w:r>
          </w:p>
        </w:tc>
        <w:tc>
          <w:tcPr>
            <w:tcW w:w="960" w:type="dxa"/>
            <w:tcBorders>
              <w:top w:val="nil"/>
              <w:left w:val="single" w:sz="4" w:space="0" w:color="auto"/>
              <w:bottom w:val="single" w:sz="4" w:space="0" w:color="auto"/>
              <w:right w:val="nil"/>
            </w:tcBorders>
            <w:shd w:val="clear" w:color="auto" w:fill="auto"/>
            <w:noWrap/>
            <w:vAlign w:val="bottom"/>
            <w:hideMark/>
          </w:tcPr>
          <w:p w14:paraId="22B54B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012913C"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7.11</w:t>
            </w:r>
          </w:p>
        </w:tc>
        <w:tc>
          <w:tcPr>
            <w:tcW w:w="960" w:type="dxa"/>
            <w:tcBorders>
              <w:top w:val="nil"/>
              <w:left w:val="nil"/>
              <w:bottom w:val="single" w:sz="4" w:space="0" w:color="auto"/>
              <w:right w:val="nil"/>
            </w:tcBorders>
            <w:shd w:val="clear" w:color="auto" w:fill="auto"/>
            <w:noWrap/>
            <w:vAlign w:val="bottom"/>
            <w:hideMark/>
          </w:tcPr>
          <w:p w14:paraId="035A7CF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17A00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760EE9F"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482361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w:t>
            </w:r>
          </w:p>
        </w:tc>
        <w:tc>
          <w:tcPr>
            <w:tcW w:w="4200" w:type="dxa"/>
            <w:tcBorders>
              <w:top w:val="nil"/>
              <w:left w:val="nil"/>
              <w:bottom w:val="nil"/>
              <w:right w:val="single" w:sz="4" w:space="0" w:color="auto"/>
            </w:tcBorders>
            <w:shd w:val="clear" w:color="auto" w:fill="auto"/>
            <w:noWrap/>
            <w:vAlign w:val="bottom"/>
            <w:hideMark/>
          </w:tcPr>
          <w:p w14:paraId="52625D2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ï³Ëï³Ï³Ù³ÍÇ ï»Õ³¹ñáõÙ ³ñï³-</w:t>
            </w:r>
          </w:p>
        </w:tc>
        <w:tc>
          <w:tcPr>
            <w:tcW w:w="960" w:type="dxa"/>
            <w:tcBorders>
              <w:top w:val="nil"/>
              <w:left w:val="nil"/>
              <w:bottom w:val="nil"/>
              <w:right w:val="nil"/>
            </w:tcBorders>
            <w:shd w:val="clear" w:color="auto" w:fill="auto"/>
            <w:noWrap/>
            <w:vAlign w:val="bottom"/>
            <w:hideMark/>
          </w:tcPr>
          <w:p w14:paraId="229BD9D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single" w:sz="4" w:space="0" w:color="auto"/>
              <w:bottom w:val="nil"/>
              <w:right w:val="single" w:sz="4" w:space="0" w:color="auto"/>
            </w:tcBorders>
            <w:shd w:val="clear" w:color="000000" w:fill="FFFFFF"/>
            <w:noWrap/>
            <w:vAlign w:val="bottom"/>
            <w:hideMark/>
          </w:tcPr>
          <w:p w14:paraId="5000C39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nil"/>
              <w:right w:val="single" w:sz="4" w:space="0" w:color="auto"/>
            </w:tcBorders>
            <w:shd w:val="clear" w:color="auto" w:fill="auto"/>
            <w:noWrap/>
            <w:vAlign w:val="bottom"/>
            <w:hideMark/>
          </w:tcPr>
          <w:p w14:paraId="485BE0A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07C54E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F3D9F3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CAF221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05BC1F3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ùÇÝ å³ï»ñÇ  Ñ³ñ¹³ñÙ³Ý Ñ³Ù³ñ</w:t>
            </w:r>
          </w:p>
        </w:tc>
        <w:tc>
          <w:tcPr>
            <w:tcW w:w="960" w:type="dxa"/>
            <w:tcBorders>
              <w:top w:val="nil"/>
              <w:left w:val="nil"/>
              <w:bottom w:val="nil"/>
              <w:right w:val="nil"/>
            </w:tcBorders>
            <w:shd w:val="clear" w:color="auto" w:fill="auto"/>
            <w:noWrap/>
            <w:vAlign w:val="bottom"/>
            <w:hideMark/>
          </w:tcPr>
          <w:p w14:paraId="1D05ECF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0760F98E"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8.51</w:t>
            </w:r>
          </w:p>
        </w:tc>
        <w:tc>
          <w:tcPr>
            <w:tcW w:w="960" w:type="dxa"/>
            <w:tcBorders>
              <w:top w:val="nil"/>
              <w:left w:val="nil"/>
              <w:bottom w:val="nil"/>
              <w:right w:val="single" w:sz="4" w:space="0" w:color="auto"/>
            </w:tcBorders>
            <w:shd w:val="clear" w:color="auto" w:fill="auto"/>
            <w:noWrap/>
            <w:vAlign w:val="bottom"/>
            <w:hideMark/>
          </w:tcPr>
          <w:p w14:paraId="2E52820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2E53C87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9A83E96"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5A111C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9</w:t>
            </w:r>
          </w:p>
        </w:tc>
        <w:tc>
          <w:tcPr>
            <w:tcW w:w="4200" w:type="dxa"/>
            <w:tcBorders>
              <w:top w:val="single" w:sz="4" w:space="0" w:color="auto"/>
              <w:left w:val="nil"/>
              <w:bottom w:val="nil"/>
              <w:right w:val="nil"/>
            </w:tcBorders>
            <w:shd w:val="clear" w:color="auto" w:fill="auto"/>
            <w:noWrap/>
            <w:vAlign w:val="bottom"/>
            <w:hideMark/>
          </w:tcPr>
          <w:p w14:paraId="5D82245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ä³ï»ñÇ ¨ ³é³ëï³ÕÇ ÑÇÝ Ý»ñÏÇ </w:t>
            </w:r>
          </w:p>
        </w:tc>
        <w:tc>
          <w:tcPr>
            <w:tcW w:w="960" w:type="dxa"/>
            <w:tcBorders>
              <w:top w:val="single" w:sz="4" w:space="0" w:color="auto"/>
              <w:left w:val="single" w:sz="4" w:space="0" w:color="auto"/>
              <w:bottom w:val="nil"/>
              <w:right w:val="nil"/>
            </w:tcBorders>
            <w:shd w:val="clear" w:color="auto" w:fill="auto"/>
            <w:noWrap/>
            <w:vAlign w:val="bottom"/>
            <w:hideMark/>
          </w:tcPr>
          <w:p w14:paraId="64B82D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single" w:sz="4" w:space="0" w:color="auto"/>
              <w:left w:val="single" w:sz="4" w:space="0" w:color="auto"/>
              <w:bottom w:val="nil"/>
              <w:right w:val="nil"/>
            </w:tcBorders>
            <w:shd w:val="clear" w:color="000000" w:fill="FFFFFF"/>
            <w:noWrap/>
            <w:vAlign w:val="bottom"/>
            <w:hideMark/>
          </w:tcPr>
          <w:p w14:paraId="08B11EE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16.36</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0DFA6C4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5B182D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82107A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75E2D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38D71D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Ù³ùñáõÙ ¨ ëí³ÕÇ Ñ³ñÃ»óÝáõÙ</w:t>
            </w:r>
          </w:p>
        </w:tc>
        <w:tc>
          <w:tcPr>
            <w:tcW w:w="960" w:type="dxa"/>
            <w:tcBorders>
              <w:top w:val="nil"/>
              <w:left w:val="single" w:sz="4" w:space="0" w:color="auto"/>
              <w:bottom w:val="single" w:sz="4" w:space="0" w:color="auto"/>
              <w:right w:val="nil"/>
            </w:tcBorders>
            <w:shd w:val="clear" w:color="auto" w:fill="auto"/>
            <w:noWrap/>
            <w:vAlign w:val="bottom"/>
            <w:hideMark/>
          </w:tcPr>
          <w:p w14:paraId="6453E22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single" w:sz="4" w:space="0" w:color="auto"/>
              <w:right w:val="nil"/>
            </w:tcBorders>
            <w:shd w:val="clear" w:color="000000" w:fill="FFFFFF"/>
            <w:noWrap/>
            <w:vAlign w:val="bottom"/>
            <w:hideMark/>
          </w:tcPr>
          <w:p w14:paraId="01179E61"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23A92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2D1D4D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04C02A7"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062F77C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4200" w:type="dxa"/>
            <w:tcBorders>
              <w:top w:val="nil"/>
              <w:left w:val="nil"/>
              <w:bottom w:val="nil"/>
              <w:right w:val="nil"/>
            </w:tcBorders>
            <w:shd w:val="clear" w:color="auto" w:fill="auto"/>
            <w:noWrap/>
            <w:vAlign w:val="bottom"/>
            <w:hideMark/>
          </w:tcPr>
          <w:p w14:paraId="661226C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ä³ï»ñÇ µ³ñÓñáñ³Ï </w:t>
            </w:r>
          </w:p>
        </w:tc>
        <w:tc>
          <w:tcPr>
            <w:tcW w:w="960" w:type="dxa"/>
            <w:tcBorders>
              <w:top w:val="nil"/>
              <w:left w:val="single" w:sz="4" w:space="0" w:color="auto"/>
              <w:bottom w:val="nil"/>
              <w:right w:val="nil"/>
            </w:tcBorders>
            <w:shd w:val="clear" w:color="auto" w:fill="auto"/>
            <w:noWrap/>
            <w:vAlign w:val="bottom"/>
            <w:hideMark/>
          </w:tcPr>
          <w:p w14:paraId="616701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nil"/>
              <w:left w:val="single" w:sz="4" w:space="0" w:color="auto"/>
              <w:bottom w:val="nil"/>
              <w:right w:val="single" w:sz="4" w:space="0" w:color="auto"/>
            </w:tcBorders>
            <w:shd w:val="clear" w:color="000000" w:fill="FFFFFF"/>
            <w:noWrap/>
            <w:vAlign w:val="bottom"/>
            <w:hideMark/>
          </w:tcPr>
          <w:p w14:paraId="479E533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1154.4</w:t>
            </w:r>
          </w:p>
        </w:tc>
        <w:tc>
          <w:tcPr>
            <w:tcW w:w="960" w:type="dxa"/>
            <w:tcBorders>
              <w:top w:val="nil"/>
              <w:left w:val="nil"/>
              <w:bottom w:val="nil"/>
              <w:right w:val="single" w:sz="4" w:space="0" w:color="auto"/>
            </w:tcBorders>
            <w:shd w:val="clear" w:color="auto" w:fill="auto"/>
            <w:noWrap/>
            <w:vAlign w:val="bottom"/>
            <w:hideMark/>
          </w:tcPr>
          <w:p w14:paraId="1FEC16C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3F321B3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850191"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F0E6E1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67A1AB9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Ý»ñÏáõÙ  É³ï»ùë  Ý»ñÏáí</w:t>
            </w:r>
          </w:p>
        </w:tc>
        <w:tc>
          <w:tcPr>
            <w:tcW w:w="960" w:type="dxa"/>
            <w:tcBorders>
              <w:top w:val="nil"/>
              <w:left w:val="single" w:sz="4" w:space="0" w:color="auto"/>
              <w:bottom w:val="nil"/>
              <w:right w:val="nil"/>
            </w:tcBorders>
            <w:shd w:val="clear" w:color="auto" w:fill="auto"/>
            <w:noWrap/>
            <w:vAlign w:val="bottom"/>
            <w:hideMark/>
          </w:tcPr>
          <w:p w14:paraId="40409C3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09B6CEF1"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single" w:sz="4" w:space="0" w:color="auto"/>
            </w:tcBorders>
            <w:shd w:val="clear" w:color="auto" w:fill="auto"/>
            <w:noWrap/>
            <w:vAlign w:val="bottom"/>
            <w:hideMark/>
          </w:tcPr>
          <w:p w14:paraId="452DB3E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055BF2F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0680D45"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1099D99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w:t>
            </w:r>
          </w:p>
        </w:tc>
        <w:tc>
          <w:tcPr>
            <w:tcW w:w="4200" w:type="dxa"/>
            <w:tcBorders>
              <w:top w:val="single" w:sz="4" w:space="0" w:color="auto"/>
              <w:left w:val="nil"/>
              <w:bottom w:val="nil"/>
              <w:right w:val="nil"/>
            </w:tcBorders>
            <w:shd w:val="clear" w:color="auto" w:fill="auto"/>
            <w:noWrap/>
            <w:vAlign w:val="bottom"/>
            <w:hideMark/>
          </w:tcPr>
          <w:p w14:paraId="793E2FE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²é³ëï³ÕÝ»ñÇ  µ³ñÓñáñ³Ï </w:t>
            </w:r>
          </w:p>
        </w:tc>
        <w:tc>
          <w:tcPr>
            <w:tcW w:w="960" w:type="dxa"/>
            <w:tcBorders>
              <w:top w:val="single" w:sz="4" w:space="0" w:color="auto"/>
              <w:left w:val="single" w:sz="4" w:space="0" w:color="auto"/>
              <w:bottom w:val="nil"/>
              <w:right w:val="nil"/>
            </w:tcBorders>
            <w:shd w:val="clear" w:color="auto" w:fill="auto"/>
            <w:noWrap/>
            <w:vAlign w:val="bottom"/>
            <w:hideMark/>
          </w:tcPr>
          <w:p w14:paraId="61BFAE6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119222A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507.1</w:t>
            </w:r>
          </w:p>
        </w:tc>
        <w:tc>
          <w:tcPr>
            <w:tcW w:w="960" w:type="dxa"/>
            <w:tcBorders>
              <w:top w:val="single" w:sz="4" w:space="0" w:color="auto"/>
              <w:left w:val="nil"/>
              <w:bottom w:val="nil"/>
              <w:right w:val="single" w:sz="4" w:space="0" w:color="auto"/>
            </w:tcBorders>
            <w:shd w:val="clear" w:color="auto" w:fill="auto"/>
            <w:noWrap/>
            <w:vAlign w:val="bottom"/>
            <w:hideMark/>
          </w:tcPr>
          <w:p w14:paraId="2E47F87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1A14F0D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9CB675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2D1ED8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6A9134B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Ý»ñÏáõÙ  É³ï»ùë Ý»ñÏáí</w:t>
            </w:r>
          </w:p>
        </w:tc>
        <w:tc>
          <w:tcPr>
            <w:tcW w:w="960" w:type="dxa"/>
            <w:tcBorders>
              <w:top w:val="nil"/>
              <w:left w:val="single" w:sz="4" w:space="0" w:color="auto"/>
              <w:bottom w:val="nil"/>
              <w:right w:val="nil"/>
            </w:tcBorders>
            <w:shd w:val="clear" w:color="auto" w:fill="auto"/>
            <w:noWrap/>
            <w:vAlign w:val="bottom"/>
            <w:hideMark/>
          </w:tcPr>
          <w:p w14:paraId="5FA156C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8B16DD"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16.2</w:t>
            </w:r>
          </w:p>
        </w:tc>
        <w:tc>
          <w:tcPr>
            <w:tcW w:w="960" w:type="dxa"/>
            <w:tcBorders>
              <w:top w:val="nil"/>
              <w:left w:val="nil"/>
              <w:bottom w:val="nil"/>
              <w:right w:val="single" w:sz="4" w:space="0" w:color="auto"/>
            </w:tcBorders>
            <w:shd w:val="clear" w:color="auto" w:fill="auto"/>
            <w:noWrap/>
            <w:vAlign w:val="bottom"/>
            <w:hideMark/>
          </w:tcPr>
          <w:p w14:paraId="31F8FED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38546C4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86889AB" w14:textId="77777777" w:rsidTr="00A521B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761B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single" w:sz="4" w:space="0" w:color="auto"/>
              <w:right w:val="single" w:sz="4" w:space="0" w:color="auto"/>
            </w:tcBorders>
            <w:shd w:val="clear" w:color="auto" w:fill="auto"/>
            <w:noWrap/>
            <w:vAlign w:val="bottom"/>
            <w:hideMark/>
          </w:tcPr>
          <w:p w14:paraId="6C7DB5A0"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single" w:sz="4" w:space="0" w:color="auto"/>
              <w:left w:val="nil"/>
              <w:bottom w:val="single" w:sz="4" w:space="0" w:color="auto"/>
              <w:right w:val="nil"/>
            </w:tcBorders>
            <w:shd w:val="clear" w:color="auto" w:fill="auto"/>
            <w:noWrap/>
            <w:vAlign w:val="bottom"/>
            <w:hideMark/>
          </w:tcPr>
          <w:p w14:paraId="2DADA1C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24236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single" w:sz="4" w:space="0" w:color="auto"/>
              <w:right w:val="nil"/>
            </w:tcBorders>
            <w:shd w:val="clear" w:color="auto" w:fill="auto"/>
            <w:noWrap/>
            <w:vAlign w:val="bottom"/>
            <w:hideMark/>
          </w:tcPr>
          <w:p w14:paraId="7A7058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D8307"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030B01A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76551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FAA2F0A"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ê³í³óùÝ»ñ</w:t>
            </w:r>
          </w:p>
        </w:tc>
        <w:tc>
          <w:tcPr>
            <w:tcW w:w="960" w:type="dxa"/>
            <w:tcBorders>
              <w:top w:val="nil"/>
              <w:left w:val="nil"/>
              <w:bottom w:val="single" w:sz="4" w:space="0" w:color="auto"/>
              <w:right w:val="nil"/>
            </w:tcBorders>
            <w:shd w:val="clear" w:color="auto" w:fill="auto"/>
            <w:noWrap/>
            <w:vAlign w:val="bottom"/>
            <w:hideMark/>
          </w:tcPr>
          <w:p w14:paraId="5EDB5F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EBE60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14E37DC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65DAEE2" w14:textId="77777777" w:rsidR="00305ED6" w:rsidRPr="00BC7FC6" w:rsidRDefault="00E02C51" w:rsidP="00A521BB">
            <w:pPr>
              <w:jc w:val="center"/>
              <w:rPr>
                <w:rFonts w:ascii="Arial Armenian" w:hAnsi="Arial Armenian"/>
                <w:sz w:val="20"/>
                <w:szCs w:val="20"/>
              </w:rPr>
            </w:pPr>
            <w:r>
              <w:rPr>
                <w:rFonts w:ascii="Arial Armenian" w:hAnsi="Arial Armenian"/>
                <w:sz w:val="20"/>
                <w:szCs w:val="20"/>
              </w:rPr>
              <w:t>5</w:t>
            </w:r>
            <w:r w:rsidR="00305ED6">
              <w:rPr>
                <w:rFonts w:ascii="Arial Armenian" w:hAnsi="Arial Armenian"/>
                <w:sz w:val="20"/>
                <w:szCs w:val="20"/>
              </w:rPr>
              <w:t>%</w:t>
            </w:r>
          </w:p>
        </w:tc>
      </w:tr>
      <w:tr w:rsidR="00305ED6" w:rsidRPr="00BC7FC6" w14:paraId="10E97E8C"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584B06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single" w:sz="4" w:space="0" w:color="auto"/>
            </w:tcBorders>
            <w:shd w:val="clear" w:color="auto" w:fill="auto"/>
            <w:noWrap/>
            <w:vAlign w:val="bottom"/>
            <w:hideMark/>
          </w:tcPr>
          <w:p w14:paraId="513FD51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Ü³ËÏÇÝáõÙ ³å³ÙáÝï³íí³Í</w:t>
            </w:r>
          </w:p>
        </w:tc>
        <w:tc>
          <w:tcPr>
            <w:tcW w:w="960" w:type="dxa"/>
            <w:tcBorders>
              <w:top w:val="nil"/>
              <w:left w:val="nil"/>
              <w:bottom w:val="nil"/>
              <w:right w:val="nil"/>
            </w:tcBorders>
            <w:shd w:val="clear" w:color="auto" w:fill="auto"/>
            <w:noWrap/>
            <w:vAlign w:val="bottom"/>
            <w:hideMark/>
          </w:tcPr>
          <w:p w14:paraId="18DE796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100Ù</w:t>
            </w:r>
          </w:p>
        </w:tc>
        <w:tc>
          <w:tcPr>
            <w:tcW w:w="960" w:type="dxa"/>
            <w:tcBorders>
              <w:top w:val="nil"/>
              <w:left w:val="single" w:sz="4" w:space="0" w:color="auto"/>
              <w:bottom w:val="nil"/>
              <w:right w:val="single" w:sz="4" w:space="0" w:color="auto"/>
            </w:tcBorders>
            <w:shd w:val="clear" w:color="000000" w:fill="FFFFFF"/>
            <w:noWrap/>
            <w:vAlign w:val="bottom"/>
            <w:hideMark/>
          </w:tcPr>
          <w:p w14:paraId="29E4E23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1.01</w:t>
            </w:r>
          </w:p>
        </w:tc>
        <w:tc>
          <w:tcPr>
            <w:tcW w:w="960" w:type="dxa"/>
            <w:tcBorders>
              <w:top w:val="nil"/>
              <w:left w:val="nil"/>
              <w:bottom w:val="nil"/>
              <w:right w:val="nil"/>
            </w:tcBorders>
            <w:shd w:val="clear" w:color="000000" w:fill="FFFFFF"/>
            <w:noWrap/>
            <w:vAlign w:val="bottom"/>
            <w:hideMark/>
          </w:tcPr>
          <w:p w14:paraId="4CC6A0A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7B0F317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2691337"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8A86BF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2041E76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µ³½³ÉïÛ³ »½ñ³ù³ñ»ñÇ ï»Õ³¹ñáõÙ</w:t>
            </w:r>
          </w:p>
        </w:tc>
        <w:tc>
          <w:tcPr>
            <w:tcW w:w="960" w:type="dxa"/>
            <w:tcBorders>
              <w:top w:val="nil"/>
              <w:left w:val="nil"/>
              <w:bottom w:val="nil"/>
              <w:right w:val="nil"/>
            </w:tcBorders>
            <w:shd w:val="clear" w:color="auto" w:fill="auto"/>
            <w:noWrap/>
            <w:vAlign w:val="bottom"/>
            <w:hideMark/>
          </w:tcPr>
          <w:p w14:paraId="1B570EA5"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000000" w:fill="FFFFFF"/>
            <w:noWrap/>
            <w:vAlign w:val="bottom"/>
            <w:hideMark/>
          </w:tcPr>
          <w:p w14:paraId="75D99A91"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380BA995"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32758B2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878176C"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741304F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single" w:sz="4" w:space="0" w:color="auto"/>
              <w:left w:val="nil"/>
              <w:bottom w:val="nil"/>
              <w:right w:val="single" w:sz="4" w:space="0" w:color="auto"/>
            </w:tcBorders>
            <w:shd w:val="clear" w:color="auto" w:fill="auto"/>
            <w:noWrap/>
            <w:vAlign w:val="bottom"/>
            <w:hideMark/>
          </w:tcPr>
          <w:p w14:paraId="18B2455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Ë×Ç  ß»ñï  8ëÙ »½ñ³Ù³ÛÃ»ñÇ  </w:t>
            </w:r>
          </w:p>
        </w:tc>
        <w:tc>
          <w:tcPr>
            <w:tcW w:w="960" w:type="dxa"/>
            <w:tcBorders>
              <w:top w:val="single" w:sz="4" w:space="0" w:color="auto"/>
              <w:left w:val="nil"/>
              <w:bottom w:val="nil"/>
              <w:right w:val="nil"/>
            </w:tcBorders>
            <w:shd w:val="clear" w:color="auto" w:fill="auto"/>
            <w:noWrap/>
            <w:vAlign w:val="bottom"/>
            <w:hideMark/>
          </w:tcPr>
          <w:p w14:paraId="0A1B94C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5F27F65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6.4</w:t>
            </w:r>
          </w:p>
        </w:tc>
        <w:tc>
          <w:tcPr>
            <w:tcW w:w="960" w:type="dxa"/>
            <w:tcBorders>
              <w:top w:val="single" w:sz="4" w:space="0" w:color="auto"/>
              <w:left w:val="nil"/>
              <w:bottom w:val="nil"/>
              <w:right w:val="single" w:sz="4" w:space="0" w:color="auto"/>
            </w:tcBorders>
            <w:shd w:val="clear" w:color="auto" w:fill="auto"/>
            <w:noWrap/>
            <w:vAlign w:val="bottom"/>
            <w:hideMark/>
          </w:tcPr>
          <w:p w14:paraId="1B21D2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nil"/>
              <w:bottom w:val="nil"/>
              <w:right w:val="single" w:sz="4" w:space="0" w:color="auto"/>
            </w:tcBorders>
            <w:shd w:val="clear" w:color="auto" w:fill="auto"/>
            <w:noWrap/>
            <w:vAlign w:val="bottom"/>
            <w:hideMark/>
          </w:tcPr>
          <w:p w14:paraId="7B9183B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0C3E0CE"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2746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7C4B1C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Í³ÍÏÇ ï³Ï</w:t>
            </w:r>
          </w:p>
        </w:tc>
        <w:tc>
          <w:tcPr>
            <w:tcW w:w="960" w:type="dxa"/>
            <w:tcBorders>
              <w:top w:val="nil"/>
              <w:left w:val="nil"/>
              <w:bottom w:val="single" w:sz="4" w:space="0" w:color="auto"/>
              <w:right w:val="nil"/>
            </w:tcBorders>
            <w:shd w:val="clear" w:color="auto" w:fill="auto"/>
            <w:noWrap/>
            <w:vAlign w:val="bottom"/>
            <w:hideMark/>
          </w:tcPr>
          <w:p w14:paraId="5FE55A1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CBDF7AC"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ED3811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330C0FB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8D9EC84"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5942C4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single" w:sz="4" w:space="0" w:color="auto"/>
            </w:tcBorders>
            <w:shd w:val="clear" w:color="auto" w:fill="auto"/>
            <w:noWrap/>
            <w:vAlign w:val="bottom"/>
            <w:hideMark/>
          </w:tcPr>
          <w:p w14:paraId="407494B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ê³Éí³óùÝ»ñÇ  Í³ÍÏÁ  Ù³Ýñ³Ñ³ïÇÏ</w:t>
            </w:r>
          </w:p>
        </w:tc>
        <w:tc>
          <w:tcPr>
            <w:tcW w:w="960" w:type="dxa"/>
            <w:tcBorders>
              <w:top w:val="nil"/>
              <w:left w:val="nil"/>
              <w:bottom w:val="nil"/>
              <w:right w:val="nil"/>
            </w:tcBorders>
            <w:shd w:val="clear" w:color="auto" w:fill="auto"/>
            <w:noWrap/>
            <w:vAlign w:val="bottom"/>
            <w:hideMark/>
          </w:tcPr>
          <w:p w14:paraId="5379E4E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single" w:sz="4" w:space="0" w:color="auto"/>
              <w:bottom w:val="nil"/>
              <w:right w:val="single" w:sz="4" w:space="0" w:color="auto"/>
            </w:tcBorders>
            <w:shd w:val="clear" w:color="000000" w:fill="FFFFFF"/>
            <w:noWrap/>
            <w:vAlign w:val="bottom"/>
            <w:hideMark/>
          </w:tcPr>
          <w:p w14:paraId="06505E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0.8</w:t>
            </w:r>
          </w:p>
        </w:tc>
        <w:tc>
          <w:tcPr>
            <w:tcW w:w="960" w:type="dxa"/>
            <w:tcBorders>
              <w:top w:val="nil"/>
              <w:left w:val="nil"/>
              <w:bottom w:val="nil"/>
              <w:right w:val="nil"/>
            </w:tcBorders>
            <w:shd w:val="clear" w:color="auto" w:fill="auto"/>
            <w:noWrap/>
            <w:vAlign w:val="bottom"/>
            <w:hideMark/>
          </w:tcPr>
          <w:p w14:paraId="5432C9D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3B752A0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0A3947E"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B5350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46481D2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³ëý³Éï³µ»ïáÝÇó  4 ëÙ Ñ³ëï.</w:t>
            </w:r>
          </w:p>
        </w:tc>
        <w:tc>
          <w:tcPr>
            <w:tcW w:w="960" w:type="dxa"/>
            <w:tcBorders>
              <w:top w:val="nil"/>
              <w:left w:val="nil"/>
              <w:bottom w:val="nil"/>
              <w:right w:val="nil"/>
            </w:tcBorders>
            <w:shd w:val="clear" w:color="auto" w:fill="auto"/>
            <w:noWrap/>
            <w:vAlign w:val="bottom"/>
            <w:hideMark/>
          </w:tcPr>
          <w:p w14:paraId="579443A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xml:space="preserve"> Ù2</w:t>
            </w:r>
          </w:p>
        </w:tc>
        <w:tc>
          <w:tcPr>
            <w:tcW w:w="960" w:type="dxa"/>
            <w:tcBorders>
              <w:top w:val="nil"/>
              <w:left w:val="single" w:sz="4" w:space="0" w:color="auto"/>
              <w:bottom w:val="nil"/>
              <w:right w:val="single" w:sz="4" w:space="0" w:color="auto"/>
            </w:tcBorders>
            <w:shd w:val="clear" w:color="000000" w:fill="FFFFFF"/>
            <w:noWrap/>
            <w:vAlign w:val="bottom"/>
            <w:hideMark/>
          </w:tcPr>
          <w:p w14:paraId="6DF4449E"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4EF95144"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4DAF7EE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7F3B58C"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7E84914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lastRenderedPageBreak/>
              <w:t> </w:t>
            </w:r>
          </w:p>
        </w:tc>
        <w:tc>
          <w:tcPr>
            <w:tcW w:w="4200" w:type="dxa"/>
            <w:tcBorders>
              <w:top w:val="single" w:sz="4" w:space="0" w:color="auto"/>
              <w:left w:val="nil"/>
              <w:bottom w:val="nil"/>
              <w:right w:val="single" w:sz="4" w:space="0" w:color="auto"/>
            </w:tcBorders>
            <w:shd w:val="clear" w:color="auto" w:fill="auto"/>
            <w:noWrap/>
            <w:vAlign w:val="bottom"/>
            <w:hideMark/>
          </w:tcPr>
          <w:p w14:paraId="3EC6DD30"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single" w:sz="4" w:space="0" w:color="auto"/>
              <w:left w:val="nil"/>
              <w:bottom w:val="nil"/>
              <w:right w:val="nil"/>
            </w:tcBorders>
            <w:shd w:val="clear" w:color="auto" w:fill="auto"/>
            <w:noWrap/>
            <w:vAlign w:val="bottom"/>
            <w:hideMark/>
          </w:tcPr>
          <w:p w14:paraId="6E20467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673D114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nil"/>
              <w:right w:val="nil"/>
            </w:tcBorders>
            <w:shd w:val="clear" w:color="auto" w:fill="auto"/>
            <w:noWrap/>
            <w:vAlign w:val="bottom"/>
            <w:hideMark/>
          </w:tcPr>
          <w:p w14:paraId="2CCC07E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2A57736C"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253F6714"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5B88A85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4200" w:type="dxa"/>
            <w:tcBorders>
              <w:top w:val="single" w:sz="4" w:space="0" w:color="auto"/>
              <w:left w:val="nil"/>
              <w:bottom w:val="nil"/>
              <w:right w:val="nil"/>
            </w:tcBorders>
            <w:shd w:val="clear" w:color="auto" w:fill="auto"/>
            <w:noWrap/>
            <w:vAlign w:val="bottom"/>
            <w:hideMark/>
          </w:tcPr>
          <w:p w14:paraId="24AF8580"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Ü»ñùÇÝ çñ³Ù³ï³Ï³ñ³ñÙ³Ý ó³Ýó</w:t>
            </w:r>
          </w:p>
        </w:tc>
        <w:tc>
          <w:tcPr>
            <w:tcW w:w="960" w:type="dxa"/>
            <w:tcBorders>
              <w:top w:val="single" w:sz="4" w:space="0" w:color="auto"/>
              <w:left w:val="nil"/>
              <w:bottom w:val="nil"/>
              <w:right w:val="nil"/>
            </w:tcBorders>
            <w:shd w:val="clear" w:color="auto" w:fill="auto"/>
            <w:noWrap/>
            <w:vAlign w:val="bottom"/>
            <w:hideMark/>
          </w:tcPr>
          <w:p w14:paraId="7CA13C3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F029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single" w:sz="4" w:space="0" w:color="auto"/>
              <w:left w:val="nil"/>
              <w:bottom w:val="nil"/>
              <w:right w:val="nil"/>
            </w:tcBorders>
            <w:shd w:val="clear" w:color="auto" w:fill="auto"/>
            <w:noWrap/>
            <w:vAlign w:val="bottom"/>
            <w:hideMark/>
          </w:tcPr>
          <w:p w14:paraId="196305C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1F34C" w14:textId="77777777" w:rsidR="00305ED6" w:rsidRPr="00BC7FC6" w:rsidRDefault="00E02C51" w:rsidP="00A521BB">
            <w:pPr>
              <w:jc w:val="right"/>
              <w:rPr>
                <w:rFonts w:ascii="Arial Armenian" w:hAnsi="Arial Armenian"/>
                <w:sz w:val="20"/>
                <w:szCs w:val="20"/>
              </w:rPr>
            </w:pPr>
            <w:r>
              <w:rPr>
                <w:rFonts w:asciiTheme="minorHAnsi" w:hAnsiTheme="minorHAnsi"/>
                <w:sz w:val="20"/>
                <w:szCs w:val="20"/>
                <w:lang w:val="hy-AM"/>
              </w:rPr>
              <w:t>1</w:t>
            </w:r>
            <w:r w:rsidR="00305ED6">
              <w:rPr>
                <w:rFonts w:ascii="Arial Armenian" w:hAnsi="Arial Armenian"/>
                <w:sz w:val="20"/>
                <w:szCs w:val="20"/>
              </w:rPr>
              <w:t>%</w:t>
            </w:r>
          </w:p>
        </w:tc>
      </w:tr>
      <w:tr w:rsidR="00305ED6" w:rsidRPr="00BC7FC6" w14:paraId="3684C973"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0C62342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single" w:sz="4" w:space="0" w:color="auto"/>
              <w:left w:val="nil"/>
              <w:bottom w:val="nil"/>
              <w:right w:val="single" w:sz="4" w:space="0" w:color="auto"/>
            </w:tcBorders>
            <w:shd w:val="clear" w:color="auto" w:fill="auto"/>
            <w:noWrap/>
            <w:vAlign w:val="bottom"/>
            <w:hideMark/>
          </w:tcPr>
          <w:p w14:paraId="2E774D0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äáÉÇ»ÃÇÉ»Ý³ÛÇÝ ËáÕáí³ÏÝ»ñÇ</w:t>
            </w:r>
          </w:p>
        </w:tc>
        <w:tc>
          <w:tcPr>
            <w:tcW w:w="960" w:type="dxa"/>
            <w:tcBorders>
              <w:top w:val="single" w:sz="4" w:space="0" w:color="auto"/>
              <w:left w:val="nil"/>
              <w:bottom w:val="nil"/>
              <w:right w:val="nil"/>
            </w:tcBorders>
            <w:shd w:val="clear" w:color="auto" w:fill="auto"/>
            <w:noWrap/>
            <w:vAlign w:val="bottom"/>
            <w:hideMark/>
          </w:tcPr>
          <w:p w14:paraId="31D2DA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000000" w:fill="FFFFFF"/>
            <w:noWrap/>
            <w:vAlign w:val="bottom"/>
            <w:hideMark/>
          </w:tcPr>
          <w:p w14:paraId="010FECF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single" w:sz="4" w:space="0" w:color="auto"/>
              <w:left w:val="nil"/>
              <w:bottom w:val="nil"/>
              <w:right w:val="nil"/>
            </w:tcBorders>
            <w:shd w:val="clear" w:color="auto" w:fill="auto"/>
            <w:noWrap/>
            <w:vAlign w:val="bottom"/>
            <w:hideMark/>
          </w:tcPr>
          <w:p w14:paraId="5B01942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69D2AE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818937F"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3104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367B77B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ÙáÝï³ÅáõÙ </w:t>
            </w:r>
            <w:r w:rsidRPr="00BC7FC6">
              <w:rPr>
                <w:rFonts w:ascii="Arial Armenian" w:hAnsi="Arial Armenian"/>
                <w:sz w:val="18"/>
                <w:szCs w:val="18"/>
              </w:rPr>
              <w:t>ö=20</w:t>
            </w:r>
            <w:r w:rsidRPr="00BC7FC6">
              <w:rPr>
                <w:rFonts w:ascii="Arial Armenian" w:hAnsi="Arial Armenian"/>
                <w:sz w:val="20"/>
                <w:szCs w:val="20"/>
              </w:rPr>
              <w:t xml:space="preserve"> ÷áñÓ³ñÏáõÙáí</w:t>
            </w:r>
          </w:p>
        </w:tc>
        <w:tc>
          <w:tcPr>
            <w:tcW w:w="960" w:type="dxa"/>
            <w:tcBorders>
              <w:top w:val="nil"/>
              <w:left w:val="nil"/>
              <w:bottom w:val="single" w:sz="4" w:space="0" w:color="auto"/>
              <w:right w:val="nil"/>
            </w:tcBorders>
            <w:shd w:val="clear" w:color="auto" w:fill="auto"/>
            <w:noWrap/>
            <w:vAlign w:val="bottom"/>
            <w:hideMark/>
          </w:tcPr>
          <w:p w14:paraId="39AD6B9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D06840F"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0E0510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3517C4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092FDC"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01DF268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nil"/>
              <w:left w:val="nil"/>
              <w:bottom w:val="nil"/>
              <w:right w:val="single" w:sz="4" w:space="0" w:color="auto"/>
            </w:tcBorders>
            <w:shd w:val="clear" w:color="auto" w:fill="auto"/>
            <w:noWrap/>
            <w:vAlign w:val="bottom"/>
            <w:hideMark/>
          </w:tcPr>
          <w:p w14:paraId="68D52BF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äáÉÇ»ÃÇÉ»Ý³ÛÇÝ ËáÕáí³ÏÝ»ñÇ</w:t>
            </w:r>
          </w:p>
        </w:tc>
        <w:tc>
          <w:tcPr>
            <w:tcW w:w="960" w:type="dxa"/>
            <w:tcBorders>
              <w:top w:val="nil"/>
              <w:left w:val="nil"/>
              <w:bottom w:val="nil"/>
              <w:right w:val="nil"/>
            </w:tcBorders>
            <w:shd w:val="clear" w:color="auto" w:fill="auto"/>
            <w:noWrap/>
            <w:vAlign w:val="bottom"/>
            <w:hideMark/>
          </w:tcPr>
          <w:p w14:paraId="5505257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000000" w:fill="FFFFFF"/>
            <w:noWrap/>
            <w:vAlign w:val="bottom"/>
            <w:hideMark/>
          </w:tcPr>
          <w:p w14:paraId="417AF2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20</w:t>
            </w:r>
          </w:p>
        </w:tc>
        <w:tc>
          <w:tcPr>
            <w:tcW w:w="960" w:type="dxa"/>
            <w:tcBorders>
              <w:top w:val="nil"/>
              <w:left w:val="nil"/>
              <w:bottom w:val="nil"/>
              <w:right w:val="nil"/>
            </w:tcBorders>
            <w:shd w:val="clear" w:color="auto" w:fill="auto"/>
            <w:noWrap/>
            <w:vAlign w:val="bottom"/>
            <w:hideMark/>
          </w:tcPr>
          <w:p w14:paraId="24AAF3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D46DFE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E07EEB6"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DDD9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31A9EAE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ÙáÝï³ÅáõÙ ö</w:t>
            </w:r>
            <w:r w:rsidRPr="00BC7FC6">
              <w:rPr>
                <w:rFonts w:ascii="Arial Armenian" w:hAnsi="Arial Armenian"/>
                <w:sz w:val="18"/>
                <w:szCs w:val="18"/>
              </w:rPr>
              <w:t>=25</w:t>
            </w:r>
            <w:r w:rsidRPr="00BC7FC6">
              <w:rPr>
                <w:rFonts w:ascii="Arial Armenian" w:hAnsi="Arial Armenian"/>
                <w:sz w:val="20"/>
                <w:szCs w:val="20"/>
              </w:rPr>
              <w:t xml:space="preserve"> ÷áñÓ³ñÏáõÙáí</w:t>
            </w:r>
          </w:p>
        </w:tc>
        <w:tc>
          <w:tcPr>
            <w:tcW w:w="960" w:type="dxa"/>
            <w:tcBorders>
              <w:top w:val="nil"/>
              <w:left w:val="nil"/>
              <w:bottom w:val="single" w:sz="4" w:space="0" w:color="auto"/>
              <w:right w:val="nil"/>
            </w:tcBorders>
            <w:shd w:val="clear" w:color="auto" w:fill="auto"/>
            <w:noWrap/>
            <w:vAlign w:val="bottom"/>
            <w:hideMark/>
          </w:tcPr>
          <w:p w14:paraId="5EA66B7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31760EF3"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19283BC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789D6F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56688B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515D8C1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single" w:sz="4" w:space="0" w:color="auto"/>
            </w:tcBorders>
            <w:shd w:val="clear" w:color="auto" w:fill="auto"/>
            <w:noWrap/>
            <w:vAlign w:val="bottom"/>
            <w:hideMark/>
          </w:tcPr>
          <w:p w14:paraId="0CD33AC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äáÉÇ»ÃÇÉ»Ý³ÛÇÝ ËáÕáí³ÏÝ»ñÇ</w:t>
            </w:r>
          </w:p>
        </w:tc>
        <w:tc>
          <w:tcPr>
            <w:tcW w:w="960" w:type="dxa"/>
            <w:tcBorders>
              <w:top w:val="nil"/>
              <w:left w:val="nil"/>
              <w:bottom w:val="nil"/>
              <w:right w:val="nil"/>
            </w:tcBorders>
            <w:shd w:val="clear" w:color="auto" w:fill="auto"/>
            <w:noWrap/>
            <w:vAlign w:val="bottom"/>
            <w:hideMark/>
          </w:tcPr>
          <w:p w14:paraId="1E8191A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6BBE369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28</w:t>
            </w:r>
          </w:p>
        </w:tc>
        <w:tc>
          <w:tcPr>
            <w:tcW w:w="960" w:type="dxa"/>
            <w:tcBorders>
              <w:top w:val="nil"/>
              <w:left w:val="nil"/>
              <w:bottom w:val="nil"/>
              <w:right w:val="nil"/>
            </w:tcBorders>
            <w:shd w:val="clear" w:color="auto" w:fill="auto"/>
            <w:noWrap/>
            <w:vAlign w:val="bottom"/>
            <w:hideMark/>
          </w:tcPr>
          <w:p w14:paraId="7B4242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37EB353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B4B6EA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98356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3F46084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Ó¨³íáñ Ù³ë»ñ  ö=20-25 ÙÙ</w:t>
            </w:r>
          </w:p>
        </w:tc>
        <w:tc>
          <w:tcPr>
            <w:tcW w:w="960" w:type="dxa"/>
            <w:tcBorders>
              <w:top w:val="nil"/>
              <w:left w:val="single" w:sz="4" w:space="0" w:color="auto"/>
              <w:bottom w:val="single" w:sz="4" w:space="0" w:color="auto"/>
              <w:right w:val="nil"/>
            </w:tcBorders>
            <w:shd w:val="clear" w:color="auto" w:fill="auto"/>
            <w:noWrap/>
            <w:vAlign w:val="bottom"/>
            <w:hideMark/>
          </w:tcPr>
          <w:p w14:paraId="7CB8BE1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6290C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1E59740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8C4A71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A9A714D"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DFFCB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nil"/>
              <w:left w:val="nil"/>
              <w:bottom w:val="single" w:sz="4" w:space="0" w:color="auto"/>
              <w:right w:val="single" w:sz="4" w:space="0" w:color="auto"/>
            </w:tcBorders>
            <w:shd w:val="clear" w:color="auto" w:fill="auto"/>
            <w:noWrap/>
            <w:vAlign w:val="bottom"/>
            <w:hideMark/>
          </w:tcPr>
          <w:p w14:paraId="66EDE2D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ö³Ï³Ý  ö=15ÙÙ </w:t>
            </w:r>
          </w:p>
        </w:tc>
        <w:tc>
          <w:tcPr>
            <w:tcW w:w="960" w:type="dxa"/>
            <w:tcBorders>
              <w:top w:val="nil"/>
              <w:left w:val="nil"/>
              <w:bottom w:val="single" w:sz="4" w:space="0" w:color="auto"/>
              <w:right w:val="nil"/>
            </w:tcBorders>
            <w:shd w:val="clear" w:color="auto" w:fill="auto"/>
            <w:noWrap/>
            <w:vAlign w:val="bottom"/>
            <w:hideMark/>
          </w:tcPr>
          <w:p w14:paraId="4F2482D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6BD1E9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16</w:t>
            </w:r>
          </w:p>
        </w:tc>
        <w:tc>
          <w:tcPr>
            <w:tcW w:w="960" w:type="dxa"/>
            <w:tcBorders>
              <w:top w:val="nil"/>
              <w:left w:val="nil"/>
              <w:bottom w:val="single" w:sz="4" w:space="0" w:color="auto"/>
              <w:right w:val="nil"/>
            </w:tcBorders>
            <w:shd w:val="clear" w:color="auto" w:fill="auto"/>
            <w:noWrap/>
            <w:vAlign w:val="bottom"/>
            <w:hideMark/>
          </w:tcPr>
          <w:p w14:paraId="604A890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2678928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44012C"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F987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single" w:sz="4" w:space="0" w:color="auto"/>
              <w:right w:val="single" w:sz="4" w:space="0" w:color="auto"/>
            </w:tcBorders>
            <w:shd w:val="clear" w:color="auto" w:fill="auto"/>
            <w:noWrap/>
            <w:vAlign w:val="bottom"/>
            <w:hideMark/>
          </w:tcPr>
          <w:p w14:paraId="2CD0A63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ö³Ï³Ý  ö=20ÙÙ </w:t>
            </w:r>
          </w:p>
        </w:tc>
        <w:tc>
          <w:tcPr>
            <w:tcW w:w="960" w:type="dxa"/>
            <w:tcBorders>
              <w:top w:val="nil"/>
              <w:left w:val="nil"/>
              <w:bottom w:val="single" w:sz="4" w:space="0" w:color="auto"/>
              <w:right w:val="nil"/>
            </w:tcBorders>
            <w:shd w:val="clear" w:color="auto" w:fill="auto"/>
            <w:noWrap/>
            <w:vAlign w:val="bottom"/>
            <w:hideMark/>
          </w:tcPr>
          <w:p w14:paraId="5B84C4C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F7EB0E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960" w:type="dxa"/>
            <w:tcBorders>
              <w:top w:val="nil"/>
              <w:left w:val="nil"/>
              <w:bottom w:val="single" w:sz="4" w:space="0" w:color="auto"/>
              <w:right w:val="nil"/>
            </w:tcBorders>
            <w:shd w:val="clear" w:color="auto" w:fill="auto"/>
            <w:noWrap/>
            <w:vAlign w:val="bottom"/>
            <w:hideMark/>
          </w:tcPr>
          <w:p w14:paraId="0A54A1B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6BCD04F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82CA234"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EDCAA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c>
          <w:tcPr>
            <w:tcW w:w="4200" w:type="dxa"/>
            <w:tcBorders>
              <w:top w:val="nil"/>
              <w:left w:val="nil"/>
              <w:bottom w:val="single" w:sz="4" w:space="0" w:color="auto"/>
              <w:right w:val="single" w:sz="4" w:space="0" w:color="auto"/>
            </w:tcBorders>
            <w:shd w:val="clear" w:color="auto" w:fill="auto"/>
            <w:noWrap/>
            <w:vAlign w:val="bottom"/>
            <w:hideMark/>
          </w:tcPr>
          <w:p w14:paraId="07834D9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æñÇ Íáñ³Ï</w:t>
            </w:r>
          </w:p>
        </w:tc>
        <w:tc>
          <w:tcPr>
            <w:tcW w:w="960" w:type="dxa"/>
            <w:tcBorders>
              <w:top w:val="nil"/>
              <w:left w:val="nil"/>
              <w:bottom w:val="single" w:sz="4" w:space="0" w:color="auto"/>
              <w:right w:val="nil"/>
            </w:tcBorders>
            <w:shd w:val="clear" w:color="auto" w:fill="auto"/>
            <w:noWrap/>
            <w:vAlign w:val="bottom"/>
            <w:hideMark/>
          </w:tcPr>
          <w:p w14:paraId="53438DA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19E925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single" w:sz="4" w:space="0" w:color="auto"/>
              <w:right w:val="nil"/>
            </w:tcBorders>
            <w:shd w:val="clear" w:color="auto" w:fill="auto"/>
            <w:noWrap/>
            <w:vAlign w:val="bottom"/>
            <w:hideMark/>
          </w:tcPr>
          <w:p w14:paraId="1B61F14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1772BF9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DDC6E5D"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576E0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5C249A72"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nil"/>
              <w:left w:val="nil"/>
              <w:bottom w:val="single" w:sz="4" w:space="0" w:color="auto"/>
              <w:right w:val="nil"/>
            </w:tcBorders>
            <w:shd w:val="clear" w:color="auto" w:fill="auto"/>
            <w:noWrap/>
            <w:vAlign w:val="bottom"/>
            <w:hideMark/>
          </w:tcPr>
          <w:p w14:paraId="0345DF1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8BF00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5584671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36AFE"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01B8427B"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82A25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1A9A415E"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Î»Ýó³Õ³ÛÇÝ ÏáÛáõÕáõ Ý»ñùÇÝ ó³Ýó</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CA664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31C17A7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832F0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51B0ABB6"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4,5</w:t>
            </w:r>
            <w:r w:rsidR="00305ED6">
              <w:rPr>
                <w:rFonts w:ascii="Arial Armenian" w:hAnsi="Arial Armenian"/>
                <w:sz w:val="20"/>
                <w:szCs w:val="20"/>
              </w:rPr>
              <w:t>%</w:t>
            </w:r>
          </w:p>
        </w:tc>
      </w:tr>
      <w:tr w:rsidR="00305ED6" w:rsidRPr="00BC7FC6" w14:paraId="4BBDF82C"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4DB28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nil"/>
            </w:tcBorders>
            <w:shd w:val="clear" w:color="auto" w:fill="auto"/>
            <w:noWrap/>
            <w:vAlign w:val="bottom"/>
            <w:hideMark/>
          </w:tcPr>
          <w:p w14:paraId="36B14D1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ÎáÛáõÕáõ åáÉÇ¿ÃÇÉ»Ý³ÛÇÝ ËáÕáí³ÏÝ»ñÇ</w:t>
            </w:r>
          </w:p>
        </w:tc>
        <w:tc>
          <w:tcPr>
            <w:tcW w:w="960" w:type="dxa"/>
            <w:tcBorders>
              <w:top w:val="nil"/>
              <w:left w:val="single" w:sz="4" w:space="0" w:color="auto"/>
              <w:bottom w:val="nil"/>
              <w:right w:val="nil"/>
            </w:tcBorders>
            <w:shd w:val="clear" w:color="auto" w:fill="auto"/>
            <w:noWrap/>
            <w:vAlign w:val="bottom"/>
            <w:hideMark/>
          </w:tcPr>
          <w:p w14:paraId="4AE7AEE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000000" w:fill="FFFFFF"/>
            <w:noWrap/>
            <w:vAlign w:val="bottom"/>
            <w:hideMark/>
          </w:tcPr>
          <w:p w14:paraId="352E4A5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960" w:type="dxa"/>
            <w:tcBorders>
              <w:top w:val="nil"/>
              <w:left w:val="nil"/>
              <w:bottom w:val="nil"/>
              <w:right w:val="nil"/>
            </w:tcBorders>
            <w:shd w:val="clear" w:color="auto" w:fill="auto"/>
            <w:noWrap/>
            <w:vAlign w:val="bottom"/>
            <w:hideMark/>
          </w:tcPr>
          <w:p w14:paraId="4BE76EDB" w14:textId="77777777" w:rsidR="00305ED6" w:rsidRPr="00BC7FC6" w:rsidRDefault="00305ED6" w:rsidP="00A521BB">
            <w:pPr>
              <w:jc w:val="center"/>
              <w:rPr>
                <w:rFonts w:ascii="Arial Armenian" w:hAnsi="Arial Armenian"/>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0894B3A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AB35C3E"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51E6814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nil"/>
            </w:tcBorders>
            <w:shd w:val="clear" w:color="auto" w:fill="auto"/>
            <w:noWrap/>
            <w:vAlign w:val="bottom"/>
            <w:hideMark/>
          </w:tcPr>
          <w:p w14:paraId="12FA841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ï»Õ³¹ñáõÙ ö=50ÙÙ å³ï»ñÇÝ</w:t>
            </w:r>
          </w:p>
        </w:tc>
        <w:tc>
          <w:tcPr>
            <w:tcW w:w="960" w:type="dxa"/>
            <w:tcBorders>
              <w:top w:val="nil"/>
              <w:left w:val="single" w:sz="4" w:space="0" w:color="auto"/>
              <w:bottom w:val="nil"/>
              <w:right w:val="nil"/>
            </w:tcBorders>
            <w:shd w:val="clear" w:color="auto" w:fill="auto"/>
            <w:noWrap/>
            <w:vAlign w:val="bottom"/>
            <w:hideMark/>
          </w:tcPr>
          <w:p w14:paraId="2FA963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nil"/>
              <w:right w:val="single" w:sz="4" w:space="0" w:color="auto"/>
            </w:tcBorders>
            <w:shd w:val="clear" w:color="000000" w:fill="FFFFFF"/>
            <w:noWrap/>
            <w:vAlign w:val="bottom"/>
            <w:hideMark/>
          </w:tcPr>
          <w:p w14:paraId="10480D9C"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auto" w:fill="auto"/>
            <w:noWrap/>
            <w:vAlign w:val="bottom"/>
            <w:hideMark/>
          </w:tcPr>
          <w:p w14:paraId="373ED0E5" w14:textId="77777777" w:rsidR="00305ED6" w:rsidRPr="00BC7FC6" w:rsidRDefault="00305ED6" w:rsidP="00A521BB">
            <w:pPr>
              <w:jc w:val="center"/>
              <w:rPr>
                <w:rFonts w:ascii="Arial Armenian" w:hAnsi="Arial Armenian"/>
                <w:color w:val="FFFFFF"/>
                <w:sz w:val="20"/>
                <w:szCs w:val="20"/>
              </w:rPr>
            </w:pPr>
          </w:p>
        </w:tc>
        <w:tc>
          <w:tcPr>
            <w:tcW w:w="1040" w:type="dxa"/>
            <w:tcBorders>
              <w:top w:val="nil"/>
              <w:left w:val="single" w:sz="4" w:space="0" w:color="auto"/>
              <w:bottom w:val="nil"/>
              <w:right w:val="single" w:sz="4" w:space="0" w:color="auto"/>
            </w:tcBorders>
            <w:shd w:val="clear" w:color="auto" w:fill="auto"/>
            <w:noWrap/>
            <w:vAlign w:val="bottom"/>
            <w:hideMark/>
          </w:tcPr>
          <w:p w14:paraId="7FE0B6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DFD85F9"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7DE6978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single" w:sz="4" w:space="0" w:color="auto"/>
              <w:left w:val="nil"/>
              <w:bottom w:val="nil"/>
              <w:right w:val="nil"/>
            </w:tcBorders>
            <w:shd w:val="clear" w:color="auto" w:fill="auto"/>
            <w:noWrap/>
            <w:vAlign w:val="bottom"/>
            <w:hideMark/>
          </w:tcPr>
          <w:p w14:paraId="1251050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ÝáõÛÝÁ  ö=110ÙÙ</w:t>
            </w:r>
          </w:p>
        </w:tc>
        <w:tc>
          <w:tcPr>
            <w:tcW w:w="960" w:type="dxa"/>
            <w:tcBorders>
              <w:top w:val="single" w:sz="4" w:space="0" w:color="auto"/>
              <w:left w:val="single" w:sz="4" w:space="0" w:color="auto"/>
              <w:bottom w:val="nil"/>
              <w:right w:val="nil"/>
            </w:tcBorders>
            <w:shd w:val="clear" w:color="auto" w:fill="auto"/>
            <w:noWrap/>
            <w:vAlign w:val="bottom"/>
            <w:hideMark/>
          </w:tcPr>
          <w:p w14:paraId="493B44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01C188A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30</w:t>
            </w:r>
          </w:p>
        </w:tc>
        <w:tc>
          <w:tcPr>
            <w:tcW w:w="960" w:type="dxa"/>
            <w:tcBorders>
              <w:top w:val="single" w:sz="4" w:space="0" w:color="auto"/>
              <w:left w:val="nil"/>
              <w:bottom w:val="nil"/>
              <w:right w:val="nil"/>
            </w:tcBorders>
            <w:shd w:val="clear" w:color="auto" w:fill="auto"/>
            <w:noWrap/>
            <w:vAlign w:val="bottom"/>
            <w:hideMark/>
          </w:tcPr>
          <w:p w14:paraId="78A32CD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26FB9E8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0BCB84F"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22096EA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single" w:sz="4" w:space="0" w:color="auto"/>
              <w:left w:val="nil"/>
              <w:bottom w:val="nil"/>
              <w:right w:val="single" w:sz="4" w:space="0" w:color="auto"/>
            </w:tcBorders>
            <w:shd w:val="clear" w:color="auto" w:fill="auto"/>
            <w:noWrap/>
            <w:vAlign w:val="bottom"/>
            <w:hideMark/>
          </w:tcPr>
          <w:p w14:paraId="5EE61A2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ÎáÛáõÕáõ Ó¨³íáñ Ù³ë»ñ ö=50ÙÙ</w:t>
            </w:r>
          </w:p>
        </w:tc>
        <w:tc>
          <w:tcPr>
            <w:tcW w:w="960" w:type="dxa"/>
            <w:tcBorders>
              <w:top w:val="single" w:sz="4" w:space="0" w:color="auto"/>
              <w:left w:val="nil"/>
              <w:bottom w:val="nil"/>
              <w:right w:val="nil"/>
            </w:tcBorders>
            <w:shd w:val="clear" w:color="auto" w:fill="auto"/>
            <w:noWrap/>
            <w:vAlign w:val="bottom"/>
            <w:hideMark/>
          </w:tcPr>
          <w:p w14:paraId="3C85900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14:paraId="6AF311D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16</w:t>
            </w:r>
          </w:p>
        </w:tc>
        <w:tc>
          <w:tcPr>
            <w:tcW w:w="960" w:type="dxa"/>
            <w:tcBorders>
              <w:top w:val="single" w:sz="4" w:space="0" w:color="auto"/>
              <w:left w:val="nil"/>
              <w:bottom w:val="nil"/>
              <w:right w:val="nil"/>
            </w:tcBorders>
            <w:shd w:val="clear" w:color="auto" w:fill="auto"/>
            <w:noWrap/>
            <w:vAlign w:val="bottom"/>
            <w:hideMark/>
          </w:tcPr>
          <w:p w14:paraId="09FF5E6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24D4BF5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8334AD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F76A6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58BA5BC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åáÉÇ¿ÃÇÉ»Ý³ÛÇÝ ËáÕáí³ÏÝ,Ñ³Ù³ñ</w:t>
            </w:r>
          </w:p>
        </w:tc>
        <w:tc>
          <w:tcPr>
            <w:tcW w:w="960" w:type="dxa"/>
            <w:tcBorders>
              <w:top w:val="nil"/>
              <w:left w:val="nil"/>
              <w:bottom w:val="single" w:sz="4" w:space="0" w:color="auto"/>
              <w:right w:val="nil"/>
            </w:tcBorders>
            <w:shd w:val="clear" w:color="auto" w:fill="auto"/>
            <w:noWrap/>
            <w:vAlign w:val="bottom"/>
            <w:hideMark/>
          </w:tcPr>
          <w:p w14:paraId="00605B2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96C4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32081B0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C01B2B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BB4254F"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2CA656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single" w:sz="4" w:space="0" w:color="auto"/>
            </w:tcBorders>
            <w:shd w:val="clear" w:color="auto" w:fill="auto"/>
            <w:noWrap/>
            <w:vAlign w:val="bottom"/>
            <w:hideMark/>
          </w:tcPr>
          <w:p w14:paraId="79A2128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ÎáÛáõÕáõ Ó¨³íáñ Ù³ë»ñ ö=100ÙÙ</w:t>
            </w:r>
          </w:p>
        </w:tc>
        <w:tc>
          <w:tcPr>
            <w:tcW w:w="960" w:type="dxa"/>
            <w:tcBorders>
              <w:top w:val="nil"/>
              <w:left w:val="nil"/>
              <w:bottom w:val="nil"/>
              <w:right w:val="nil"/>
            </w:tcBorders>
            <w:shd w:val="clear" w:color="auto" w:fill="auto"/>
            <w:noWrap/>
            <w:vAlign w:val="bottom"/>
            <w:hideMark/>
          </w:tcPr>
          <w:p w14:paraId="59AF03D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nil"/>
              <w:right w:val="single" w:sz="4" w:space="0" w:color="auto"/>
            </w:tcBorders>
            <w:shd w:val="clear" w:color="000000" w:fill="FFFFFF"/>
            <w:noWrap/>
            <w:vAlign w:val="bottom"/>
            <w:hideMark/>
          </w:tcPr>
          <w:p w14:paraId="2A332DB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20</w:t>
            </w:r>
          </w:p>
        </w:tc>
        <w:tc>
          <w:tcPr>
            <w:tcW w:w="960" w:type="dxa"/>
            <w:tcBorders>
              <w:top w:val="nil"/>
              <w:left w:val="nil"/>
              <w:bottom w:val="nil"/>
              <w:right w:val="nil"/>
            </w:tcBorders>
            <w:shd w:val="clear" w:color="auto" w:fill="auto"/>
            <w:noWrap/>
            <w:vAlign w:val="bottom"/>
            <w:hideMark/>
          </w:tcPr>
          <w:p w14:paraId="086E955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1562D5E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6030C7D"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07F1E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0D74F0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åáÉÇ¿ÃÇÉ»Ý³ÛÇÝ ËáÕáí³ÏÝ,Ñ³Ù³ñ</w:t>
            </w:r>
          </w:p>
        </w:tc>
        <w:tc>
          <w:tcPr>
            <w:tcW w:w="960" w:type="dxa"/>
            <w:tcBorders>
              <w:top w:val="nil"/>
              <w:left w:val="nil"/>
              <w:bottom w:val="single" w:sz="4" w:space="0" w:color="auto"/>
              <w:right w:val="nil"/>
            </w:tcBorders>
            <w:shd w:val="clear" w:color="auto" w:fill="auto"/>
            <w:noWrap/>
            <w:vAlign w:val="bottom"/>
            <w:hideMark/>
          </w:tcPr>
          <w:p w14:paraId="3F00B1C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B0725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41F27A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A42214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52305E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E02E8B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4200" w:type="dxa"/>
            <w:tcBorders>
              <w:top w:val="nil"/>
              <w:left w:val="nil"/>
              <w:bottom w:val="nil"/>
              <w:right w:val="single" w:sz="4" w:space="0" w:color="auto"/>
            </w:tcBorders>
            <w:shd w:val="clear" w:color="auto" w:fill="auto"/>
            <w:noWrap/>
            <w:vAlign w:val="bottom"/>
            <w:hideMark/>
          </w:tcPr>
          <w:p w14:paraId="60A644A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Ð³Ë×³å³ÏÛ³ Éí³ó³ñ³ÝÇ </w:t>
            </w:r>
          </w:p>
        </w:tc>
        <w:tc>
          <w:tcPr>
            <w:tcW w:w="960" w:type="dxa"/>
            <w:tcBorders>
              <w:top w:val="nil"/>
              <w:left w:val="nil"/>
              <w:bottom w:val="nil"/>
              <w:right w:val="nil"/>
            </w:tcBorders>
            <w:shd w:val="clear" w:color="auto" w:fill="auto"/>
            <w:noWrap/>
            <w:vAlign w:val="bottom"/>
            <w:hideMark/>
          </w:tcPr>
          <w:p w14:paraId="65A5109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Ï-ï</w:t>
            </w:r>
          </w:p>
        </w:tc>
        <w:tc>
          <w:tcPr>
            <w:tcW w:w="960" w:type="dxa"/>
            <w:tcBorders>
              <w:top w:val="nil"/>
              <w:left w:val="single" w:sz="4" w:space="0" w:color="auto"/>
              <w:bottom w:val="nil"/>
              <w:right w:val="single" w:sz="4" w:space="0" w:color="auto"/>
            </w:tcBorders>
            <w:shd w:val="clear" w:color="000000" w:fill="FFFFFF"/>
            <w:noWrap/>
            <w:vAlign w:val="bottom"/>
            <w:hideMark/>
          </w:tcPr>
          <w:p w14:paraId="087A3AB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nil"/>
              <w:right w:val="nil"/>
            </w:tcBorders>
            <w:shd w:val="clear" w:color="auto" w:fill="auto"/>
            <w:noWrap/>
            <w:vAlign w:val="bottom"/>
            <w:hideMark/>
          </w:tcPr>
          <w:p w14:paraId="542C1BE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3B3681E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5A9D589"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BA5B66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auto" w:fill="auto"/>
            <w:noWrap/>
            <w:vAlign w:val="bottom"/>
            <w:hideMark/>
          </w:tcPr>
          <w:p w14:paraId="3F5428B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ï»Õ³¹ñáõÙ  ëÇýáÝáí</w:t>
            </w:r>
          </w:p>
        </w:tc>
        <w:tc>
          <w:tcPr>
            <w:tcW w:w="960" w:type="dxa"/>
            <w:tcBorders>
              <w:top w:val="nil"/>
              <w:left w:val="nil"/>
              <w:bottom w:val="nil"/>
              <w:right w:val="nil"/>
            </w:tcBorders>
            <w:shd w:val="clear" w:color="auto" w:fill="auto"/>
            <w:noWrap/>
            <w:vAlign w:val="bottom"/>
            <w:hideMark/>
          </w:tcPr>
          <w:p w14:paraId="1AAB12BB" w14:textId="77777777" w:rsidR="00305ED6" w:rsidRPr="00BC7FC6" w:rsidRDefault="00305ED6" w:rsidP="00A521BB">
            <w:pPr>
              <w:rPr>
                <w:rFonts w:ascii="Arial Armenian" w:hAnsi="Arial Armeni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14:paraId="2FFA5B6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nil"/>
              <w:right w:val="nil"/>
            </w:tcBorders>
            <w:shd w:val="clear" w:color="auto" w:fill="auto"/>
            <w:noWrap/>
            <w:vAlign w:val="bottom"/>
            <w:hideMark/>
          </w:tcPr>
          <w:p w14:paraId="3290BB6F" w14:textId="77777777" w:rsidR="00305ED6" w:rsidRPr="00BC7FC6" w:rsidRDefault="00305ED6" w:rsidP="00A521BB">
            <w:pPr>
              <w:jc w:val="center"/>
              <w:rPr>
                <w:rFonts w:ascii="Arial Armenian" w:hAnsi="Arial Armenian"/>
                <w:sz w:val="20"/>
                <w:szCs w:val="20"/>
              </w:rPr>
            </w:pP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5735C5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DCCDDDF" w14:textId="77777777" w:rsidTr="00A521BB">
        <w:trPr>
          <w:trHeight w:val="255"/>
        </w:trPr>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3F71CC8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w:t>
            </w:r>
          </w:p>
        </w:tc>
        <w:tc>
          <w:tcPr>
            <w:tcW w:w="4200" w:type="dxa"/>
            <w:tcBorders>
              <w:top w:val="single" w:sz="4" w:space="0" w:color="auto"/>
              <w:left w:val="nil"/>
              <w:bottom w:val="nil"/>
              <w:right w:val="single" w:sz="4" w:space="0" w:color="auto"/>
            </w:tcBorders>
            <w:shd w:val="clear" w:color="auto" w:fill="auto"/>
            <w:noWrap/>
            <w:vAlign w:val="bottom"/>
            <w:hideMark/>
          </w:tcPr>
          <w:p w14:paraId="0BBF1B4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Ð³Ë×³å³ÏÛ³ ½áõ·³ñ³Ý³ÏáÝù </w:t>
            </w:r>
          </w:p>
        </w:tc>
        <w:tc>
          <w:tcPr>
            <w:tcW w:w="960" w:type="dxa"/>
            <w:tcBorders>
              <w:top w:val="single" w:sz="4" w:space="0" w:color="auto"/>
              <w:left w:val="nil"/>
              <w:bottom w:val="nil"/>
              <w:right w:val="nil"/>
            </w:tcBorders>
            <w:shd w:val="clear" w:color="auto" w:fill="auto"/>
            <w:noWrap/>
            <w:vAlign w:val="bottom"/>
            <w:hideMark/>
          </w:tcPr>
          <w:p w14:paraId="3D861EE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Ï-ï</w:t>
            </w: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14:paraId="5D5D436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single" w:sz="4" w:space="0" w:color="auto"/>
              <w:left w:val="nil"/>
              <w:bottom w:val="nil"/>
              <w:right w:val="nil"/>
            </w:tcBorders>
            <w:shd w:val="clear" w:color="auto" w:fill="auto"/>
            <w:noWrap/>
            <w:vAlign w:val="bottom"/>
            <w:hideMark/>
          </w:tcPr>
          <w:p w14:paraId="5DF000C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5B5A2F1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A1229A4"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68720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CEC45D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áÕáÕÙ³Ý µ³ùáí  </w:t>
            </w:r>
          </w:p>
        </w:tc>
        <w:tc>
          <w:tcPr>
            <w:tcW w:w="960" w:type="dxa"/>
            <w:tcBorders>
              <w:top w:val="nil"/>
              <w:left w:val="nil"/>
              <w:bottom w:val="single" w:sz="4" w:space="0" w:color="auto"/>
              <w:right w:val="nil"/>
            </w:tcBorders>
            <w:shd w:val="clear" w:color="auto" w:fill="auto"/>
            <w:noWrap/>
            <w:vAlign w:val="bottom"/>
            <w:hideMark/>
          </w:tcPr>
          <w:p w14:paraId="3F4069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2015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5AF0758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5D93D5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C3F6144"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5D42A8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w:t>
            </w:r>
          </w:p>
        </w:tc>
        <w:tc>
          <w:tcPr>
            <w:tcW w:w="4200" w:type="dxa"/>
            <w:tcBorders>
              <w:top w:val="nil"/>
              <w:left w:val="nil"/>
              <w:bottom w:val="nil"/>
              <w:right w:val="single" w:sz="4" w:space="0" w:color="auto"/>
            </w:tcBorders>
            <w:shd w:val="clear" w:color="auto" w:fill="auto"/>
            <w:noWrap/>
            <w:vAlign w:val="bottom"/>
            <w:hideMark/>
          </w:tcPr>
          <w:p w14:paraId="6771695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²ÉÛáõÙÇÝ» Ñáë³Ï 50ÙÙ</w:t>
            </w:r>
          </w:p>
        </w:tc>
        <w:tc>
          <w:tcPr>
            <w:tcW w:w="960" w:type="dxa"/>
            <w:tcBorders>
              <w:top w:val="nil"/>
              <w:left w:val="nil"/>
              <w:bottom w:val="nil"/>
              <w:right w:val="nil"/>
            </w:tcBorders>
            <w:shd w:val="clear" w:color="auto" w:fill="auto"/>
            <w:noWrap/>
            <w:vAlign w:val="bottom"/>
            <w:hideMark/>
          </w:tcPr>
          <w:p w14:paraId="04E334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nil"/>
              <w:right w:val="single" w:sz="4" w:space="0" w:color="auto"/>
            </w:tcBorders>
            <w:shd w:val="clear" w:color="000000" w:fill="FFFFFF"/>
            <w:noWrap/>
            <w:vAlign w:val="bottom"/>
            <w:hideMark/>
          </w:tcPr>
          <w:p w14:paraId="1B56839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960" w:type="dxa"/>
            <w:tcBorders>
              <w:top w:val="nil"/>
              <w:left w:val="nil"/>
              <w:bottom w:val="nil"/>
              <w:right w:val="nil"/>
            </w:tcBorders>
            <w:shd w:val="clear" w:color="auto" w:fill="auto"/>
            <w:noWrap/>
            <w:vAlign w:val="bottom"/>
            <w:hideMark/>
          </w:tcPr>
          <w:p w14:paraId="6101E88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21426C3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8BCBA7C"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831F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F6BD59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6ED87E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45DE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E1403D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0E5536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792095E"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4ADF6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4200" w:type="dxa"/>
            <w:tcBorders>
              <w:top w:val="nil"/>
              <w:left w:val="nil"/>
              <w:bottom w:val="single" w:sz="4" w:space="0" w:color="auto"/>
              <w:right w:val="single" w:sz="4" w:space="0" w:color="auto"/>
            </w:tcBorders>
            <w:shd w:val="clear" w:color="auto" w:fill="auto"/>
            <w:noWrap/>
            <w:vAlign w:val="bottom"/>
            <w:hideMark/>
          </w:tcPr>
          <w:p w14:paraId="1268EFF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äáÇ¿ÃÇÉ»Ý³ÛÇÝ ëïáõ·Çã ö=100ÙÙ</w:t>
            </w:r>
          </w:p>
        </w:tc>
        <w:tc>
          <w:tcPr>
            <w:tcW w:w="960" w:type="dxa"/>
            <w:tcBorders>
              <w:top w:val="nil"/>
              <w:left w:val="nil"/>
              <w:bottom w:val="single" w:sz="4" w:space="0" w:color="auto"/>
              <w:right w:val="nil"/>
            </w:tcBorders>
            <w:shd w:val="clear" w:color="auto" w:fill="auto"/>
            <w:noWrap/>
            <w:vAlign w:val="bottom"/>
            <w:hideMark/>
          </w:tcPr>
          <w:p w14:paraId="5EC9F0F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2E8D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960" w:type="dxa"/>
            <w:tcBorders>
              <w:top w:val="nil"/>
              <w:left w:val="nil"/>
              <w:bottom w:val="single" w:sz="4" w:space="0" w:color="auto"/>
              <w:right w:val="nil"/>
            </w:tcBorders>
            <w:shd w:val="clear" w:color="auto" w:fill="auto"/>
            <w:noWrap/>
            <w:vAlign w:val="bottom"/>
            <w:hideMark/>
          </w:tcPr>
          <w:p w14:paraId="08F34F1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792DA7F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971168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7E5C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13</w:t>
            </w:r>
          </w:p>
        </w:tc>
        <w:tc>
          <w:tcPr>
            <w:tcW w:w="4200" w:type="dxa"/>
            <w:tcBorders>
              <w:top w:val="nil"/>
              <w:left w:val="nil"/>
              <w:bottom w:val="single" w:sz="4" w:space="0" w:color="auto"/>
              <w:right w:val="single" w:sz="4" w:space="0" w:color="auto"/>
            </w:tcBorders>
            <w:shd w:val="clear" w:color="auto" w:fill="auto"/>
            <w:noWrap/>
            <w:vAlign w:val="bottom"/>
            <w:hideMark/>
          </w:tcPr>
          <w:p w14:paraId="52B15B4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äáÇ¿ÃÇÉ»Ý³ÛÇÝ Ù³ùñÇã ö=100ÙÙ</w:t>
            </w:r>
          </w:p>
        </w:tc>
        <w:tc>
          <w:tcPr>
            <w:tcW w:w="960" w:type="dxa"/>
            <w:tcBorders>
              <w:top w:val="nil"/>
              <w:left w:val="nil"/>
              <w:bottom w:val="single" w:sz="4" w:space="0" w:color="auto"/>
              <w:right w:val="nil"/>
            </w:tcBorders>
            <w:shd w:val="clear" w:color="auto" w:fill="auto"/>
            <w:noWrap/>
            <w:vAlign w:val="bottom"/>
            <w:hideMark/>
          </w:tcPr>
          <w:p w14:paraId="790856C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F6579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960" w:type="dxa"/>
            <w:tcBorders>
              <w:top w:val="nil"/>
              <w:left w:val="nil"/>
              <w:bottom w:val="single" w:sz="4" w:space="0" w:color="auto"/>
              <w:right w:val="nil"/>
            </w:tcBorders>
            <w:shd w:val="clear" w:color="auto" w:fill="auto"/>
            <w:noWrap/>
            <w:vAlign w:val="bottom"/>
            <w:hideMark/>
          </w:tcPr>
          <w:p w14:paraId="388B8F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5CFCCDD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4D8990E"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79408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70AE84CA"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nil"/>
              <w:left w:val="nil"/>
              <w:bottom w:val="single" w:sz="4" w:space="0" w:color="auto"/>
              <w:right w:val="nil"/>
            </w:tcBorders>
            <w:shd w:val="clear" w:color="auto" w:fill="auto"/>
            <w:noWrap/>
            <w:vAlign w:val="bottom"/>
            <w:hideMark/>
          </w:tcPr>
          <w:p w14:paraId="7229273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D2C1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342EA4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17D80"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56B6F3D0"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7463C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1025DF1C"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 </w:t>
            </w:r>
          </w:p>
        </w:tc>
        <w:tc>
          <w:tcPr>
            <w:tcW w:w="960" w:type="dxa"/>
            <w:tcBorders>
              <w:top w:val="nil"/>
              <w:left w:val="nil"/>
              <w:bottom w:val="single" w:sz="4" w:space="0" w:color="auto"/>
              <w:right w:val="nil"/>
            </w:tcBorders>
            <w:shd w:val="clear" w:color="auto" w:fill="auto"/>
            <w:noWrap/>
            <w:vAlign w:val="bottom"/>
            <w:hideMark/>
          </w:tcPr>
          <w:p w14:paraId="17ECDFA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4D09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772225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09BDE9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6AB7D46"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B44BC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76CCDE1F"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²ñï³ùÇÝ çñ³·ÇÍ</w:t>
            </w:r>
          </w:p>
        </w:tc>
        <w:tc>
          <w:tcPr>
            <w:tcW w:w="960" w:type="dxa"/>
            <w:tcBorders>
              <w:top w:val="nil"/>
              <w:left w:val="nil"/>
              <w:bottom w:val="single" w:sz="4" w:space="0" w:color="auto"/>
              <w:right w:val="nil"/>
            </w:tcBorders>
            <w:shd w:val="clear" w:color="auto" w:fill="auto"/>
            <w:noWrap/>
            <w:vAlign w:val="bottom"/>
            <w:hideMark/>
          </w:tcPr>
          <w:p w14:paraId="2C72459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E5B01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4A044B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378A700" w14:textId="77777777" w:rsidR="00305ED6" w:rsidRPr="00BC7FC6" w:rsidRDefault="00305ED6" w:rsidP="00E02C51">
            <w:pPr>
              <w:jc w:val="center"/>
              <w:rPr>
                <w:rFonts w:ascii="Arial Armenian" w:hAnsi="Arial Armenian"/>
                <w:sz w:val="20"/>
                <w:szCs w:val="20"/>
              </w:rPr>
            </w:pPr>
            <w:r w:rsidRPr="00BC7FC6">
              <w:rPr>
                <w:rFonts w:ascii="Arial Armenian" w:hAnsi="Arial Armenian"/>
                <w:sz w:val="20"/>
                <w:szCs w:val="20"/>
              </w:rPr>
              <w:t>0.</w:t>
            </w:r>
            <w:r w:rsidR="00E02C51">
              <w:rPr>
                <w:rFonts w:asciiTheme="minorHAnsi" w:hAnsiTheme="minorHAnsi"/>
                <w:sz w:val="20"/>
                <w:szCs w:val="20"/>
                <w:lang w:val="hy-AM"/>
              </w:rPr>
              <w:t>5</w:t>
            </w:r>
            <w:r>
              <w:rPr>
                <w:rFonts w:ascii="Arial Armenian" w:hAnsi="Arial Armenian"/>
                <w:sz w:val="20"/>
                <w:szCs w:val="20"/>
              </w:rPr>
              <w:t>%</w:t>
            </w:r>
          </w:p>
        </w:tc>
      </w:tr>
      <w:tr w:rsidR="00305ED6" w:rsidRPr="00BC7FC6" w14:paraId="015132D0"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BF1AAD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nil"/>
            </w:tcBorders>
            <w:shd w:val="clear" w:color="auto" w:fill="auto"/>
            <w:noWrap/>
            <w:vAlign w:val="bottom"/>
            <w:hideMark/>
          </w:tcPr>
          <w:p w14:paraId="3133CDB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4 -ñ¹ Ï³ñ·Ç ÑáÕÇ ÷áñáõÙ Ëñ³ÙáõÕáõÙ</w:t>
            </w:r>
          </w:p>
        </w:tc>
        <w:tc>
          <w:tcPr>
            <w:tcW w:w="960" w:type="dxa"/>
            <w:tcBorders>
              <w:top w:val="nil"/>
              <w:left w:val="single" w:sz="4" w:space="0" w:color="auto"/>
              <w:bottom w:val="nil"/>
              <w:right w:val="single" w:sz="4" w:space="0" w:color="auto"/>
            </w:tcBorders>
            <w:shd w:val="clear" w:color="auto" w:fill="auto"/>
            <w:noWrap/>
            <w:vAlign w:val="bottom"/>
            <w:hideMark/>
          </w:tcPr>
          <w:p w14:paraId="2B68275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55B94AF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0.01</w:t>
            </w:r>
          </w:p>
        </w:tc>
        <w:tc>
          <w:tcPr>
            <w:tcW w:w="960" w:type="dxa"/>
            <w:tcBorders>
              <w:top w:val="nil"/>
              <w:left w:val="single" w:sz="4" w:space="0" w:color="auto"/>
              <w:bottom w:val="nil"/>
              <w:right w:val="single" w:sz="4" w:space="0" w:color="auto"/>
            </w:tcBorders>
            <w:shd w:val="clear" w:color="auto" w:fill="auto"/>
            <w:noWrap/>
            <w:vAlign w:val="bottom"/>
            <w:hideMark/>
          </w:tcPr>
          <w:p w14:paraId="407D6E7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2704E1A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8D64F9C"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170E0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46832DA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¿ùëÏ³í³ïáñáí 0,5ËÙ  ¨ µ³ñÓáõÙ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7AC9E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4EA072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5521D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6901102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233E997"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00B8F58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nil"/>
              <w:left w:val="nil"/>
              <w:bottom w:val="nil"/>
              <w:right w:val="single" w:sz="4" w:space="0" w:color="auto"/>
            </w:tcBorders>
            <w:shd w:val="clear" w:color="auto" w:fill="auto"/>
            <w:noWrap/>
            <w:vAlign w:val="bottom"/>
            <w:hideMark/>
          </w:tcPr>
          <w:p w14:paraId="52B01E6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´³ñÓá³Í ³í»Éáñ¹ ·ñáõÝïÇ </w:t>
            </w:r>
          </w:p>
        </w:tc>
        <w:tc>
          <w:tcPr>
            <w:tcW w:w="960" w:type="dxa"/>
            <w:tcBorders>
              <w:top w:val="nil"/>
              <w:left w:val="nil"/>
              <w:bottom w:val="nil"/>
              <w:right w:val="nil"/>
            </w:tcBorders>
            <w:shd w:val="clear" w:color="auto" w:fill="auto"/>
            <w:noWrap/>
            <w:vAlign w:val="bottom"/>
            <w:hideMark/>
          </w:tcPr>
          <w:p w14:paraId="498C02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nil"/>
              <w:right w:val="single" w:sz="4" w:space="0" w:color="auto"/>
            </w:tcBorders>
            <w:shd w:val="clear" w:color="000000" w:fill="FFFFFF"/>
            <w:noWrap/>
            <w:vAlign w:val="bottom"/>
            <w:hideMark/>
          </w:tcPr>
          <w:p w14:paraId="1B36C85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1.8</w:t>
            </w:r>
          </w:p>
        </w:tc>
        <w:tc>
          <w:tcPr>
            <w:tcW w:w="960" w:type="dxa"/>
            <w:tcBorders>
              <w:top w:val="nil"/>
              <w:left w:val="nil"/>
              <w:bottom w:val="nil"/>
              <w:right w:val="nil"/>
            </w:tcBorders>
            <w:shd w:val="clear" w:color="auto" w:fill="auto"/>
            <w:noWrap/>
            <w:vAlign w:val="bottom"/>
            <w:hideMark/>
          </w:tcPr>
          <w:p w14:paraId="1FAFBC5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33D94B8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660696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95146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E3BB4D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ï»Õ³÷áËáõÙ 5ÏÙ  1x1,80</w:t>
            </w:r>
          </w:p>
        </w:tc>
        <w:tc>
          <w:tcPr>
            <w:tcW w:w="960" w:type="dxa"/>
            <w:tcBorders>
              <w:top w:val="nil"/>
              <w:left w:val="nil"/>
              <w:bottom w:val="single" w:sz="4" w:space="0" w:color="auto"/>
              <w:right w:val="nil"/>
            </w:tcBorders>
            <w:shd w:val="clear" w:color="auto" w:fill="auto"/>
            <w:noWrap/>
            <w:vAlign w:val="bottom"/>
            <w:hideMark/>
          </w:tcPr>
          <w:p w14:paraId="6396642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B8C9B76"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7C34C44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F5B8DE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7D6C55E"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BB7957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nil"/>
            </w:tcBorders>
            <w:shd w:val="clear" w:color="auto" w:fill="auto"/>
            <w:noWrap/>
            <w:vAlign w:val="bottom"/>
            <w:hideMark/>
          </w:tcPr>
          <w:p w14:paraId="4CEEC1C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4 -ñ¹ Ï³ñ·Ç ÑáÕÇ ÷áñáõÙ Ëñ³ÙáõÕáõÙ</w:t>
            </w:r>
          </w:p>
        </w:tc>
        <w:tc>
          <w:tcPr>
            <w:tcW w:w="960" w:type="dxa"/>
            <w:tcBorders>
              <w:top w:val="nil"/>
              <w:left w:val="single" w:sz="4" w:space="0" w:color="auto"/>
              <w:bottom w:val="nil"/>
              <w:right w:val="single" w:sz="4" w:space="0" w:color="auto"/>
            </w:tcBorders>
            <w:shd w:val="clear" w:color="auto" w:fill="auto"/>
            <w:noWrap/>
            <w:vAlign w:val="bottom"/>
            <w:hideMark/>
          </w:tcPr>
          <w:p w14:paraId="7E8D33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09ED782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0.03</w:t>
            </w:r>
          </w:p>
        </w:tc>
        <w:tc>
          <w:tcPr>
            <w:tcW w:w="960" w:type="dxa"/>
            <w:tcBorders>
              <w:top w:val="nil"/>
              <w:left w:val="single" w:sz="4" w:space="0" w:color="auto"/>
              <w:bottom w:val="nil"/>
              <w:right w:val="single" w:sz="4" w:space="0" w:color="auto"/>
            </w:tcBorders>
            <w:shd w:val="clear" w:color="auto" w:fill="auto"/>
            <w:noWrap/>
            <w:vAlign w:val="bottom"/>
            <w:hideMark/>
          </w:tcPr>
          <w:p w14:paraId="762773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6298B7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BC90B78"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5E6EE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32D27AC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¿ùëÏ³í³ïáñáí 0,5ËÙ ÏáÕÉÇóù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BBECD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777AE7A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16A85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D442EE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13A3F70"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AC9DE7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4200" w:type="dxa"/>
            <w:tcBorders>
              <w:top w:val="nil"/>
              <w:left w:val="nil"/>
              <w:bottom w:val="nil"/>
              <w:right w:val="single" w:sz="4" w:space="0" w:color="auto"/>
            </w:tcBorders>
            <w:shd w:val="clear" w:color="auto" w:fill="auto"/>
            <w:noWrap/>
            <w:vAlign w:val="bottom"/>
            <w:hideMark/>
          </w:tcPr>
          <w:p w14:paraId="3D68A6A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4-ñ¹ Ï³ñ·Ç ·ñáõÝïÇ ÷áñáõÙ Ó»ñùáí</w:t>
            </w:r>
          </w:p>
        </w:tc>
        <w:tc>
          <w:tcPr>
            <w:tcW w:w="960" w:type="dxa"/>
            <w:tcBorders>
              <w:top w:val="nil"/>
              <w:left w:val="nil"/>
              <w:bottom w:val="nil"/>
              <w:right w:val="single" w:sz="4" w:space="0" w:color="auto"/>
            </w:tcBorders>
            <w:shd w:val="clear" w:color="auto" w:fill="auto"/>
            <w:noWrap/>
            <w:vAlign w:val="bottom"/>
            <w:hideMark/>
          </w:tcPr>
          <w:p w14:paraId="72CEB85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nil"/>
            </w:tcBorders>
            <w:shd w:val="clear" w:color="auto" w:fill="auto"/>
            <w:noWrap/>
            <w:vAlign w:val="bottom"/>
            <w:hideMark/>
          </w:tcPr>
          <w:p w14:paraId="7F8414E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960" w:type="dxa"/>
            <w:tcBorders>
              <w:top w:val="nil"/>
              <w:left w:val="single" w:sz="4" w:space="0" w:color="auto"/>
              <w:bottom w:val="nil"/>
              <w:right w:val="single" w:sz="4" w:space="0" w:color="auto"/>
            </w:tcBorders>
            <w:shd w:val="clear" w:color="auto" w:fill="auto"/>
            <w:noWrap/>
            <w:vAlign w:val="bottom"/>
            <w:hideMark/>
          </w:tcPr>
          <w:p w14:paraId="092421E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4A35E90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15436E9"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A069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5EFC4E1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Ëñ³ÙáõÕáõÙ</w:t>
            </w:r>
          </w:p>
        </w:tc>
        <w:tc>
          <w:tcPr>
            <w:tcW w:w="960" w:type="dxa"/>
            <w:tcBorders>
              <w:top w:val="nil"/>
              <w:left w:val="nil"/>
              <w:bottom w:val="single" w:sz="4" w:space="0" w:color="auto"/>
              <w:right w:val="single" w:sz="4" w:space="0" w:color="auto"/>
            </w:tcBorders>
            <w:shd w:val="clear" w:color="auto" w:fill="auto"/>
            <w:noWrap/>
            <w:vAlign w:val="bottom"/>
            <w:hideMark/>
          </w:tcPr>
          <w:p w14:paraId="104C5BC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5C693A6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F2773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2FD3F46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EE7AE2E"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6CB6F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single" w:sz="4" w:space="0" w:color="auto"/>
            </w:tcBorders>
            <w:shd w:val="clear" w:color="auto" w:fill="auto"/>
            <w:noWrap/>
            <w:vAlign w:val="bottom"/>
            <w:hideMark/>
          </w:tcPr>
          <w:p w14:paraId="05822A4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î»Õ³¹ñ»É åáÉÇ¿ÃÇÉ»Ý³ÛÇÝ </w:t>
            </w:r>
          </w:p>
        </w:tc>
        <w:tc>
          <w:tcPr>
            <w:tcW w:w="960" w:type="dxa"/>
            <w:tcBorders>
              <w:top w:val="nil"/>
              <w:left w:val="nil"/>
              <w:bottom w:val="nil"/>
              <w:right w:val="nil"/>
            </w:tcBorders>
            <w:shd w:val="clear" w:color="auto" w:fill="auto"/>
            <w:noWrap/>
            <w:vAlign w:val="bottom"/>
            <w:hideMark/>
          </w:tcPr>
          <w:p w14:paraId="6D9D45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000000" w:fill="FFFFFF"/>
            <w:noWrap/>
            <w:vAlign w:val="bottom"/>
            <w:hideMark/>
          </w:tcPr>
          <w:p w14:paraId="456FF5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960" w:type="dxa"/>
            <w:tcBorders>
              <w:top w:val="nil"/>
              <w:left w:val="nil"/>
              <w:bottom w:val="nil"/>
              <w:right w:val="nil"/>
            </w:tcBorders>
            <w:shd w:val="clear" w:color="auto" w:fill="auto"/>
            <w:noWrap/>
            <w:vAlign w:val="bottom"/>
            <w:hideMark/>
          </w:tcPr>
          <w:p w14:paraId="731E4C6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C6662C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E894C4C"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11DE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D8CBD2E"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ËáÕáí³ÏÝ»ñ ö=25*2,3 ÙÙ</w:t>
            </w:r>
          </w:p>
        </w:tc>
        <w:tc>
          <w:tcPr>
            <w:tcW w:w="960" w:type="dxa"/>
            <w:tcBorders>
              <w:top w:val="nil"/>
              <w:left w:val="single" w:sz="4" w:space="0" w:color="auto"/>
              <w:bottom w:val="single" w:sz="4" w:space="0" w:color="auto"/>
              <w:right w:val="nil"/>
            </w:tcBorders>
            <w:shd w:val="clear" w:color="auto" w:fill="auto"/>
            <w:noWrap/>
            <w:vAlign w:val="bottom"/>
            <w:hideMark/>
          </w:tcPr>
          <w:p w14:paraId="6B4238F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68F6E55"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2788AB9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12B8B3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52FD5E63"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440CEB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c>
          <w:tcPr>
            <w:tcW w:w="4200" w:type="dxa"/>
            <w:tcBorders>
              <w:top w:val="nil"/>
              <w:left w:val="nil"/>
              <w:bottom w:val="nil"/>
              <w:right w:val="single" w:sz="4" w:space="0" w:color="auto"/>
            </w:tcBorders>
            <w:shd w:val="clear" w:color="auto" w:fill="auto"/>
            <w:noWrap/>
            <w:vAlign w:val="bottom"/>
            <w:hideMark/>
          </w:tcPr>
          <w:p w14:paraId="3547D4F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ØÇ³óáõÙ ·áñÍáÕ çñ³·ÍÇÝ  ö=25ÙÙ</w:t>
            </w:r>
          </w:p>
        </w:tc>
        <w:tc>
          <w:tcPr>
            <w:tcW w:w="960" w:type="dxa"/>
            <w:tcBorders>
              <w:top w:val="nil"/>
              <w:left w:val="nil"/>
              <w:bottom w:val="nil"/>
              <w:right w:val="nil"/>
            </w:tcBorders>
            <w:shd w:val="clear" w:color="auto" w:fill="auto"/>
            <w:noWrap/>
            <w:vAlign w:val="bottom"/>
            <w:hideMark/>
          </w:tcPr>
          <w:p w14:paraId="1FC108C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ï»Õ</w:t>
            </w:r>
          </w:p>
        </w:tc>
        <w:tc>
          <w:tcPr>
            <w:tcW w:w="960" w:type="dxa"/>
            <w:tcBorders>
              <w:top w:val="nil"/>
              <w:left w:val="single" w:sz="4" w:space="0" w:color="auto"/>
              <w:bottom w:val="nil"/>
              <w:right w:val="single" w:sz="4" w:space="0" w:color="auto"/>
            </w:tcBorders>
            <w:shd w:val="clear" w:color="000000" w:fill="FFFFFF"/>
            <w:noWrap/>
            <w:vAlign w:val="bottom"/>
            <w:hideMark/>
          </w:tcPr>
          <w:p w14:paraId="4B7B85D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960" w:type="dxa"/>
            <w:tcBorders>
              <w:top w:val="nil"/>
              <w:left w:val="nil"/>
              <w:bottom w:val="nil"/>
              <w:right w:val="nil"/>
            </w:tcBorders>
            <w:shd w:val="clear" w:color="auto" w:fill="auto"/>
            <w:noWrap/>
            <w:vAlign w:val="bottom"/>
            <w:hideMark/>
          </w:tcPr>
          <w:p w14:paraId="5CCACCD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B2058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53BC11B"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1AE8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6C68F06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Ïó³ßáõñÃ</w:t>
            </w:r>
          </w:p>
        </w:tc>
        <w:tc>
          <w:tcPr>
            <w:tcW w:w="960" w:type="dxa"/>
            <w:tcBorders>
              <w:top w:val="nil"/>
              <w:left w:val="single" w:sz="4" w:space="0" w:color="auto"/>
              <w:bottom w:val="single" w:sz="4" w:space="0" w:color="auto"/>
              <w:right w:val="nil"/>
            </w:tcBorders>
            <w:shd w:val="clear" w:color="auto" w:fill="auto"/>
            <w:noWrap/>
            <w:vAlign w:val="bottom"/>
            <w:hideMark/>
          </w:tcPr>
          <w:p w14:paraId="10DB65A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D68C9B"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00DCFC3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8C47EA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95A977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406C187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4200" w:type="dxa"/>
            <w:tcBorders>
              <w:top w:val="nil"/>
              <w:left w:val="nil"/>
              <w:bottom w:val="nil"/>
              <w:right w:val="single" w:sz="4" w:space="0" w:color="auto"/>
            </w:tcBorders>
            <w:shd w:val="clear" w:color="auto" w:fill="auto"/>
            <w:noWrap/>
            <w:vAlign w:val="bottom"/>
            <w:hideMark/>
          </w:tcPr>
          <w:p w14:paraId="0DF2E65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ä³ßïå³ÝÇã ß»ñïÇ »ïÉÇóù Ó»ñùáí</w:t>
            </w:r>
          </w:p>
        </w:tc>
        <w:tc>
          <w:tcPr>
            <w:tcW w:w="960" w:type="dxa"/>
            <w:tcBorders>
              <w:top w:val="nil"/>
              <w:left w:val="nil"/>
              <w:bottom w:val="nil"/>
              <w:right w:val="single" w:sz="4" w:space="0" w:color="auto"/>
            </w:tcBorders>
            <w:shd w:val="clear" w:color="auto" w:fill="auto"/>
            <w:noWrap/>
            <w:vAlign w:val="bottom"/>
            <w:hideMark/>
          </w:tcPr>
          <w:p w14:paraId="3A7B8D6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single" w:sz="4" w:space="0" w:color="auto"/>
            </w:tcBorders>
            <w:shd w:val="clear" w:color="000000" w:fill="FFFFFF"/>
            <w:noWrap/>
            <w:vAlign w:val="bottom"/>
            <w:hideMark/>
          </w:tcPr>
          <w:p w14:paraId="30EC23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960" w:type="dxa"/>
            <w:tcBorders>
              <w:top w:val="nil"/>
              <w:left w:val="nil"/>
              <w:bottom w:val="nil"/>
              <w:right w:val="nil"/>
            </w:tcBorders>
            <w:shd w:val="clear" w:color="auto" w:fill="auto"/>
            <w:noWrap/>
            <w:vAlign w:val="bottom"/>
            <w:hideMark/>
          </w:tcPr>
          <w:p w14:paraId="6E28129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125E5E7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CCEF71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720F8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39CA1FE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ïá÷³ÝáõÙ </w:t>
            </w:r>
          </w:p>
        </w:tc>
        <w:tc>
          <w:tcPr>
            <w:tcW w:w="960" w:type="dxa"/>
            <w:tcBorders>
              <w:top w:val="nil"/>
              <w:left w:val="nil"/>
              <w:bottom w:val="single" w:sz="4" w:space="0" w:color="auto"/>
              <w:right w:val="single" w:sz="4" w:space="0" w:color="auto"/>
            </w:tcBorders>
            <w:shd w:val="clear" w:color="auto" w:fill="auto"/>
            <w:noWrap/>
            <w:vAlign w:val="bottom"/>
            <w:hideMark/>
          </w:tcPr>
          <w:p w14:paraId="1A35EE4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202F715"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66CD99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889780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4AF7CE0"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AEA17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w:t>
            </w:r>
          </w:p>
        </w:tc>
        <w:tc>
          <w:tcPr>
            <w:tcW w:w="4200" w:type="dxa"/>
            <w:tcBorders>
              <w:top w:val="nil"/>
              <w:left w:val="nil"/>
              <w:bottom w:val="nil"/>
              <w:right w:val="single" w:sz="4" w:space="0" w:color="auto"/>
            </w:tcBorders>
            <w:shd w:val="clear" w:color="auto" w:fill="auto"/>
            <w:noWrap/>
            <w:vAlign w:val="bottom"/>
            <w:hideMark/>
          </w:tcPr>
          <w:p w14:paraId="41843F6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ø³Ý¹³Í ·ñáõÝïÇ »ïÉÇóù </w:t>
            </w:r>
          </w:p>
        </w:tc>
        <w:tc>
          <w:tcPr>
            <w:tcW w:w="960" w:type="dxa"/>
            <w:tcBorders>
              <w:top w:val="nil"/>
              <w:left w:val="nil"/>
              <w:bottom w:val="nil"/>
              <w:right w:val="single" w:sz="4" w:space="0" w:color="auto"/>
            </w:tcBorders>
            <w:shd w:val="clear" w:color="auto" w:fill="auto"/>
            <w:noWrap/>
            <w:vAlign w:val="bottom"/>
            <w:hideMark/>
          </w:tcPr>
          <w:p w14:paraId="0981CDF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53C6DA9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0.03</w:t>
            </w:r>
          </w:p>
        </w:tc>
        <w:tc>
          <w:tcPr>
            <w:tcW w:w="960" w:type="dxa"/>
            <w:tcBorders>
              <w:top w:val="nil"/>
              <w:left w:val="single" w:sz="4" w:space="0" w:color="auto"/>
              <w:bottom w:val="nil"/>
              <w:right w:val="nil"/>
            </w:tcBorders>
            <w:shd w:val="clear" w:color="auto" w:fill="auto"/>
            <w:noWrap/>
            <w:vAlign w:val="bottom"/>
            <w:hideMark/>
          </w:tcPr>
          <w:p w14:paraId="0EBBA6C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FF8BE7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6946372"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5666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2C9BC80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µáõÉ¹á½»ñáí</w:t>
            </w:r>
          </w:p>
        </w:tc>
        <w:tc>
          <w:tcPr>
            <w:tcW w:w="960" w:type="dxa"/>
            <w:tcBorders>
              <w:top w:val="nil"/>
              <w:left w:val="nil"/>
              <w:bottom w:val="single" w:sz="4" w:space="0" w:color="auto"/>
              <w:right w:val="single" w:sz="4" w:space="0" w:color="auto"/>
            </w:tcBorders>
            <w:shd w:val="clear" w:color="auto" w:fill="auto"/>
            <w:noWrap/>
            <w:vAlign w:val="bottom"/>
            <w:hideMark/>
          </w:tcPr>
          <w:p w14:paraId="6F54DCE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25AA69A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nil"/>
            </w:tcBorders>
            <w:shd w:val="clear" w:color="auto" w:fill="auto"/>
            <w:noWrap/>
            <w:vAlign w:val="bottom"/>
            <w:hideMark/>
          </w:tcPr>
          <w:p w14:paraId="15A3CAE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7AC43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FC670E6"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B7E8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2B623947"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nil"/>
              <w:left w:val="nil"/>
              <w:bottom w:val="single" w:sz="4" w:space="0" w:color="auto"/>
              <w:right w:val="nil"/>
            </w:tcBorders>
            <w:shd w:val="clear" w:color="auto" w:fill="auto"/>
            <w:noWrap/>
            <w:vAlign w:val="bottom"/>
            <w:hideMark/>
          </w:tcPr>
          <w:p w14:paraId="723C259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B19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757BEF1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2E90457C"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7FBD2537"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E6130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5773D31F"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Î»Ýó³Õ³ÛÇÝ ÏáÛáõÕáõ ³ñï³ùÇÝ ó³Ýó</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772A3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239B9E0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09694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8188543" w14:textId="77777777" w:rsidR="00305ED6" w:rsidRPr="00BC7FC6" w:rsidRDefault="00E02C51" w:rsidP="00A521BB">
            <w:pPr>
              <w:jc w:val="center"/>
              <w:rPr>
                <w:rFonts w:ascii="Arial Armenian" w:hAnsi="Arial Armenian"/>
                <w:sz w:val="20"/>
                <w:szCs w:val="20"/>
              </w:rPr>
            </w:pPr>
            <w:r>
              <w:rPr>
                <w:rFonts w:asciiTheme="minorHAnsi" w:hAnsiTheme="minorHAnsi"/>
                <w:sz w:val="20"/>
                <w:szCs w:val="20"/>
                <w:lang w:val="hy-AM"/>
              </w:rPr>
              <w:t>7</w:t>
            </w:r>
            <w:r w:rsidR="00305ED6">
              <w:rPr>
                <w:rFonts w:ascii="Arial Armenian" w:hAnsi="Arial Armenian"/>
                <w:sz w:val="20"/>
                <w:szCs w:val="20"/>
              </w:rPr>
              <w:t>%</w:t>
            </w:r>
          </w:p>
        </w:tc>
      </w:tr>
      <w:tr w:rsidR="00305ED6" w:rsidRPr="00BC7FC6" w14:paraId="013A29F8"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1649B2E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w:t>
            </w:r>
          </w:p>
        </w:tc>
        <w:tc>
          <w:tcPr>
            <w:tcW w:w="4200" w:type="dxa"/>
            <w:tcBorders>
              <w:top w:val="nil"/>
              <w:left w:val="nil"/>
              <w:bottom w:val="nil"/>
              <w:right w:val="nil"/>
            </w:tcBorders>
            <w:shd w:val="clear" w:color="auto" w:fill="auto"/>
            <w:noWrap/>
            <w:vAlign w:val="bottom"/>
            <w:hideMark/>
          </w:tcPr>
          <w:p w14:paraId="2462295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4 -ñ¹ Ï³ñ·Ç ÑáÕÇ ÷áñáõÙ Ëñ³ÙáõÕáõÙ</w:t>
            </w:r>
          </w:p>
        </w:tc>
        <w:tc>
          <w:tcPr>
            <w:tcW w:w="960" w:type="dxa"/>
            <w:tcBorders>
              <w:top w:val="nil"/>
              <w:left w:val="single" w:sz="4" w:space="0" w:color="auto"/>
              <w:bottom w:val="nil"/>
              <w:right w:val="single" w:sz="4" w:space="0" w:color="auto"/>
            </w:tcBorders>
            <w:shd w:val="clear" w:color="auto" w:fill="auto"/>
            <w:noWrap/>
            <w:vAlign w:val="bottom"/>
            <w:hideMark/>
          </w:tcPr>
          <w:p w14:paraId="64D95A2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0165738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0.08</w:t>
            </w:r>
          </w:p>
        </w:tc>
        <w:tc>
          <w:tcPr>
            <w:tcW w:w="960" w:type="dxa"/>
            <w:tcBorders>
              <w:top w:val="nil"/>
              <w:left w:val="single" w:sz="4" w:space="0" w:color="auto"/>
              <w:bottom w:val="nil"/>
              <w:right w:val="single" w:sz="4" w:space="0" w:color="auto"/>
            </w:tcBorders>
            <w:shd w:val="clear" w:color="auto" w:fill="auto"/>
            <w:noWrap/>
            <w:vAlign w:val="bottom"/>
            <w:hideMark/>
          </w:tcPr>
          <w:p w14:paraId="2C0E9DB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47C5903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3F8FE9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68CFA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62F4361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¿ùëÏ³í³ïáñáí 0,5ËÙ  ¨ µ³ñÓáõÙ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CB89E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1475280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8E2DB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027DEC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0E59D02"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24B196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w:t>
            </w:r>
          </w:p>
        </w:tc>
        <w:tc>
          <w:tcPr>
            <w:tcW w:w="4200" w:type="dxa"/>
            <w:tcBorders>
              <w:top w:val="nil"/>
              <w:left w:val="nil"/>
              <w:bottom w:val="nil"/>
              <w:right w:val="single" w:sz="4" w:space="0" w:color="auto"/>
            </w:tcBorders>
            <w:shd w:val="clear" w:color="auto" w:fill="auto"/>
            <w:noWrap/>
            <w:vAlign w:val="bottom"/>
            <w:hideMark/>
          </w:tcPr>
          <w:p w14:paraId="4619962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´³ñÓá³Í ³í»Éáñ¹ ·ñáõÝïÇ </w:t>
            </w:r>
          </w:p>
        </w:tc>
        <w:tc>
          <w:tcPr>
            <w:tcW w:w="960" w:type="dxa"/>
            <w:tcBorders>
              <w:top w:val="nil"/>
              <w:left w:val="nil"/>
              <w:bottom w:val="nil"/>
              <w:right w:val="nil"/>
            </w:tcBorders>
            <w:shd w:val="clear" w:color="auto" w:fill="auto"/>
            <w:noWrap/>
            <w:vAlign w:val="bottom"/>
            <w:hideMark/>
          </w:tcPr>
          <w:p w14:paraId="5EA115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nil"/>
              <w:right w:val="single" w:sz="4" w:space="0" w:color="auto"/>
            </w:tcBorders>
            <w:shd w:val="clear" w:color="000000" w:fill="FFFFFF"/>
            <w:noWrap/>
            <w:vAlign w:val="bottom"/>
            <w:hideMark/>
          </w:tcPr>
          <w:p w14:paraId="64B276B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14.4</w:t>
            </w:r>
          </w:p>
        </w:tc>
        <w:tc>
          <w:tcPr>
            <w:tcW w:w="960" w:type="dxa"/>
            <w:tcBorders>
              <w:top w:val="nil"/>
              <w:left w:val="nil"/>
              <w:bottom w:val="nil"/>
              <w:right w:val="nil"/>
            </w:tcBorders>
            <w:shd w:val="clear" w:color="auto" w:fill="auto"/>
            <w:noWrap/>
            <w:vAlign w:val="bottom"/>
            <w:hideMark/>
          </w:tcPr>
          <w:p w14:paraId="2D81D54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8E0BDF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CC05BA2"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C5002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7A3113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ï»Õ³÷áËáõÙ 5ÏÙ  8x1,80</w:t>
            </w:r>
          </w:p>
        </w:tc>
        <w:tc>
          <w:tcPr>
            <w:tcW w:w="960" w:type="dxa"/>
            <w:tcBorders>
              <w:top w:val="nil"/>
              <w:left w:val="nil"/>
              <w:bottom w:val="single" w:sz="4" w:space="0" w:color="auto"/>
              <w:right w:val="nil"/>
            </w:tcBorders>
            <w:shd w:val="clear" w:color="auto" w:fill="auto"/>
            <w:noWrap/>
            <w:vAlign w:val="bottom"/>
            <w:hideMark/>
          </w:tcPr>
          <w:p w14:paraId="55D81DE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F012114"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495EF28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A8A0A7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28CA17D"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A883EF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4200" w:type="dxa"/>
            <w:tcBorders>
              <w:top w:val="nil"/>
              <w:left w:val="nil"/>
              <w:bottom w:val="nil"/>
              <w:right w:val="nil"/>
            </w:tcBorders>
            <w:shd w:val="clear" w:color="auto" w:fill="auto"/>
            <w:noWrap/>
            <w:vAlign w:val="bottom"/>
            <w:hideMark/>
          </w:tcPr>
          <w:p w14:paraId="57E4D0AA"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4 -ñ¹ Ï³ñ·Ç ÑáÕÇ ÷áñáõÙ Ëñ³ÙáõÕáõÙ</w:t>
            </w:r>
          </w:p>
        </w:tc>
        <w:tc>
          <w:tcPr>
            <w:tcW w:w="960" w:type="dxa"/>
            <w:tcBorders>
              <w:top w:val="nil"/>
              <w:left w:val="single" w:sz="4" w:space="0" w:color="auto"/>
              <w:bottom w:val="nil"/>
              <w:right w:val="single" w:sz="4" w:space="0" w:color="auto"/>
            </w:tcBorders>
            <w:shd w:val="clear" w:color="auto" w:fill="auto"/>
            <w:noWrap/>
            <w:vAlign w:val="bottom"/>
            <w:hideMark/>
          </w:tcPr>
          <w:p w14:paraId="0025ED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4A14A52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0.22</w:t>
            </w:r>
          </w:p>
        </w:tc>
        <w:tc>
          <w:tcPr>
            <w:tcW w:w="960" w:type="dxa"/>
            <w:tcBorders>
              <w:top w:val="nil"/>
              <w:left w:val="single" w:sz="4" w:space="0" w:color="auto"/>
              <w:bottom w:val="nil"/>
              <w:right w:val="single" w:sz="4" w:space="0" w:color="auto"/>
            </w:tcBorders>
            <w:shd w:val="clear" w:color="auto" w:fill="auto"/>
            <w:noWrap/>
            <w:vAlign w:val="bottom"/>
            <w:hideMark/>
          </w:tcPr>
          <w:p w14:paraId="1511CE9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672E9EB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7CF10CF"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1BF04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12DECD83"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¿ùëÏ³í³ïáñáí 0,5ËÙ ÏáÕÉÇóù</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ED7A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0524234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6AD73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5BCFA3E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9744ECA"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DC4AAC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lastRenderedPageBreak/>
              <w:t>4</w:t>
            </w:r>
          </w:p>
        </w:tc>
        <w:tc>
          <w:tcPr>
            <w:tcW w:w="4200" w:type="dxa"/>
            <w:tcBorders>
              <w:top w:val="nil"/>
              <w:left w:val="nil"/>
              <w:bottom w:val="nil"/>
              <w:right w:val="single" w:sz="4" w:space="0" w:color="auto"/>
            </w:tcBorders>
            <w:shd w:val="clear" w:color="auto" w:fill="auto"/>
            <w:noWrap/>
            <w:vAlign w:val="bottom"/>
            <w:hideMark/>
          </w:tcPr>
          <w:p w14:paraId="2CD80BA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4-ñ¹ Ï³ñ·Ç ·ñáõÝïÇ ÷áñáõÙ Ó»ñùáí</w:t>
            </w:r>
          </w:p>
        </w:tc>
        <w:tc>
          <w:tcPr>
            <w:tcW w:w="960" w:type="dxa"/>
            <w:tcBorders>
              <w:top w:val="nil"/>
              <w:left w:val="nil"/>
              <w:bottom w:val="nil"/>
              <w:right w:val="single" w:sz="4" w:space="0" w:color="auto"/>
            </w:tcBorders>
            <w:shd w:val="clear" w:color="auto" w:fill="auto"/>
            <w:noWrap/>
            <w:vAlign w:val="bottom"/>
            <w:hideMark/>
          </w:tcPr>
          <w:p w14:paraId="7744CA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nil"/>
            </w:tcBorders>
            <w:shd w:val="clear" w:color="auto" w:fill="auto"/>
            <w:noWrap/>
            <w:vAlign w:val="bottom"/>
            <w:hideMark/>
          </w:tcPr>
          <w:p w14:paraId="25077B1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960" w:type="dxa"/>
            <w:tcBorders>
              <w:top w:val="nil"/>
              <w:left w:val="single" w:sz="4" w:space="0" w:color="auto"/>
              <w:bottom w:val="nil"/>
              <w:right w:val="single" w:sz="4" w:space="0" w:color="auto"/>
            </w:tcBorders>
            <w:shd w:val="clear" w:color="auto" w:fill="auto"/>
            <w:noWrap/>
            <w:vAlign w:val="bottom"/>
            <w:hideMark/>
          </w:tcPr>
          <w:p w14:paraId="2B0AB1B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5450C3C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94F623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FF618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094CDF6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Ëñ³ÙáõÕáõÙ</w:t>
            </w:r>
          </w:p>
        </w:tc>
        <w:tc>
          <w:tcPr>
            <w:tcW w:w="960" w:type="dxa"/>
            <w:tcBorders>
              <w:top w:val="nil"/>
              <w:left w:val="nil"/>
              <w:bottom w:val="single" w:sz="4" w:space="0" w:color="auto"/>
              <w:right w:val="single" w:sz="4" w:space="0" w:color="auto"/>
            </w:tcBorders>
            <w:shd w:val="clear" w:color="auto" w:fill="auto"/>
            <w:noWrap/>
            <w:vAlign w:val="bottom"/>
            <w:hideMark/>
          </w:tcPr>
          <w:p w14:paraId="6522E26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0653A86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6FAF3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14:paraId="21A09A6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2F75D5F"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6576BB4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5</w:t>
            </w:r>
          </w:p>
        </w:tc>
        <w:tc>
          <w:tcPr>
            <w:tcW w:w="4200" w:type="dxa"/>
            <w:tcBorders>
              <w:top w:val="nil"/>
              <w:left w:val="nil"/>
              <w:bottom w:val="nil"/>
              <w:right w:val="single" w:sz="4" w:space="0" w:color="auto"/>
            </w:tcBorders>
            <w:shd w:val="clear" w:color="auto" w:fill="auto"/>
            <w:noWrap/>
            <w:vAlign w:val="bottom"/>
            <w:hideMark/>
          </w:tcPr>
          <w:p w14:paraId="16FC8072"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²í³½Ç Ý³Ë³å³ïñ³ëï³Ï³Ý ß»ñï</w:t>
            </w:r>
          </w:p>
        </w:tc>
        <w:tc>
          <w:tcPr>
            <w:tcW w:w="960" w:type="dxa"/>
            <w:tcBorders>
              <w:top w:val="nil"/>
              <w:left w:val="nil"/>
              <w:bottom w:val="nil"/>
              <w:right w:val="nil"/>
            </w:tcBorders>
            <w:shd w:val="clear" w:color="auto" w:fill="auto"/>
            <w:noWrap/>
            <w:vAlign w:val="bottom"/>
            <w:hideMark/>
          </w:tcPr>
          <w:p w14:paraId="6FD8587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single" w:sz="4" w:space="0" w:color="auto"/>
              <w:bottom w:val="nil"/>
              <w:right w:val="single" w:sz="4" w:space="0" w:color="auto"/>
            </w:tcBorders>
            <w:shd w:val="clear" w:color="000000" w:fill="FFFFFF"/>
            <w:noWrap/>
            <w:vAlign w:val="bottom"/>
            <w:hideMark/>
          </w:tcPr>
          <w:p w14:paraId="59C7099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3</w:t>
            </w:r>
          </w:p>
        </w:tc>
        <w:tc>
          <w:tcPr>
            <w:tcW w:w="960" w:type="dxa"/>
            <w:tcBorders>
              <w:top w:val="nil"/>
              <w:left w:val="nil"/>
              <w:bottom w:val="nil"/>
              <w:right w:val="nil"/>
            </w:tcBorders>
            <w:shd w:val="clear" w:color="auto" w:fill="auto"/>
            <w:noWrap/>
            <w:vAlign w:val="bottom"/>
            <w:hideMark/>
          </w:tcPr>
          <w:p w14:paraId="43C8254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704BB1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3448358"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C5DD1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FC0153F"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ËáÕáí³Ï³ß³ñÇ Ñ³Ù³ñ</w:t>
            </w:r>
          </w:p>
        </w:tc>
        <w:tc>
          <w:tcPr>
            <w:tcW w:w="960" w:type="dxa"/>
            <w:tcBorders>
              <w:top w:val="nil"/>
              <w:left w:val="nil"/>
              <w:bottom w:val="single" w:sz="4" w:space="0" w:color="auto"/>
              <w:right w:val="nil"/>
            </w:tcBorders>
            <w:shd w:val="clear" w:color="auto" w:fill="auto"/>
            <w:noWrap/>
            <w:vAlign w:val="bottom"/>
            <w:hideMark/>
          </w:tcPr>
          <w:p w14:paraId="36FBF3D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AC58259"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06267F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E08662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50E32E6"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266FAD3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6</w:t>
            </w:r>
          </w:p>
        </w:tc>
        <w:tc>
          <w:tcPr>
            <w:tcW w:w="4200" w:type="dxa"/>
            <w:tcBorders>
              <w:top w:val="nil"/>
              <w:left w:val="nil"/>
              <w:bottom w:val="nil"/>
              <w:right w:val="single" w:sz="4" w:space="0" w:color="auto"/>
            </w:tcBorders>
            <w:shd w:val="clear" w:color="000000" w:fill="FFFFFF"/>
            <w:noWrap/>
            <w:vAlign w:val="bottom"/>
            <w:hideMark/>
          </w:tcPr>
          <w:p w14:paraId="2556217B"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ÎáÛáõÕáõ åáÉÇ¿ÃÇÉ»Ý³ÛÇÝ </w:t>
            </w:r>
          </w:p>
        </w:tc>
        <w:tc>
          <w:tcPr>
            <w:tcW w:w="960" w:type="dxa"/>
            <w:tcBorders>
              <w:top w:val="nil"/>
              <w:left w:val="nil"/>
              <w:bottom w:val="nil"/>
              <w:right w:val="nil"/>
            </w:tcBorders>
            <w:shd w:val="clear" w:color="auto" w:fill="auto"/>
            <w:noWrap/>
            <w:vAlign w:val="bottom"/>
            <w:hideMark/>
          </w:tcPr>
          <w:p w14:paraId="744F2C1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auto" w:fill="auto"/>
            <w:noWrap/>
            <w:vAlign w:val="bottom"/>
            <w:hideMark/>
          </w:tcPr>
          <w:p w14:paraId="1C5C833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w:t>
            </w:r>
          </w:p>
        </w:tc>
        <w:tc>
          <w:tcPr>
            <w:tcW w:w="960" w:type="dxa"/>
            <w:tcBorders>
              <w:top w:val="nil"/>
              <w:left w:val="nil"/>
              <w:bottom w:val="nil"/>
              <w:right w:val="nil"/>
            </w:tcBorders>
            <w:shd w:val="clear" w:color="auto" w:fill="auto"/>
            <w:noWrap/>
            <w:vAlign w:val="bottom"/>
            <w:hideMark/>
          </w:tcPr>
          <w:p w14:paraId="2421D83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170F25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0A73988"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C370F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60D2155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ËáÕáí³Ï ö=100 ÙÙ ÷áñÓ³ñÏáõÙáí</w:t>
            </w:r>
          </w:p>
        </w:tc>
        <w:tc>
          <w:tcPr>
            <w:tcW w:w="960" w:type="dxa"/>
            <w:tcBorders>
              <w:top w:val="nil"/>
              <w:left w:val="single" w:sz="4" w:space="0" w:color="auto"/>
              <w:bottom w:val="single" w:sz="4" w:space="0" w:color="auto"/>
              <w:right w:val="nil"/>
            </w:tcBorders>
            <w:shd w:val="clear" w:color="auto" w:fill="auto"/>
            <w:noWrap/>
            <w:vAlign w:val="bottom"/>
            <w:hideMark/>
          </w:tcPr>
          <w:p w14:paraId="7689815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350064"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505CBEF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115E96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F78FBDF"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7A56E39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7</w:t>
            </w:r>
          </w:p>
        </w:tc>
        <w:tc>
          <w:tcPr>
            <w:tcW w:w="4200" w:type="dxa"/>
            <w:tcBorders>
              <w:top w:val="nil"/>
              <w:left w:val="nil"/>
              <w:bottom w:val="nil"/>
              <w:right w:val="single" w:sz="4" w:space="0" w:color="auto"/>
            </w:tcBorders>
            <w:shd w:val="clear" w:color="000000" w:fill="FFFFFF"/>
            <w:noWrap/>
            <w:vAlign w:val="bottom"/>
            <w:hideMark/>
          </w:tcPr>
          <w:p w14:paraId="7265A869"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ÎáÛáõÕáõ åáÉÇ¿ÃÇÉ»Ý³ÛÇÝ Í³Éù³íáñ</w:t>
            </w:r>
          </w:p>
        </w:tc>
        <w:tc>
          <w:tcPr>
            <w:tcW w:w="960" w:type="dxa"/>
            <w:tcBorders>
              <w:top w:val="nil"/>
              <w:left w:val="nil"/>
              <w:bottom w:val="nil"/>
              <w:right w:val="nil"/>
            </w:tcBorders>
            <w:shd w:val="clear" w:color="auto" w:fill="auto"/>
            <w:noWrap/>
            <w:vAlign w:val="bottom"/>
            <w:hideMark/>
          </w:tcPr>
          <w:p w14:paraId="40FAC9E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Ù</w:t>
            </w:r>
          </w:p>
        </w:tc>
        <w:tc>
          <w:tcPr>
            <w:tcW w:w="960" w:type="dxa"/>
            <w:tcBorders>
              <w:top w:val="nil"/>
              <w:left w:val="single" w:sz="4" w:space="0" w:color="auto"/>
              <w:bottom w:val="nil"/>
              <w:right w:val="single" w:sz="4" w:space="0" w:color="auto"/>
            </w:tcBorders>
            <w:shd w:val="clear" w:color="auto" w:fill="auto"/>
            <w:noWrap/>
            <w:vAlign w:val="bottom"/>
            <w:hideMark/>
          </w:tcPr>
          <w:p w14:paraId="702012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45</w:t>
            </w:r>
          </w:p>
        </w:tc>
        <w:tc>
          <w:tcPr>
            <w:tcW w:w="960" w:type="dxa"/>
            <w:tcBorders>
              <w:top w:val="nil"/>
              <w:left w:val="nil"/>
              <w:bottom w:val="nil"/>
              <w:right w:val="nil"/>
            </w:tcBorders>
            <w:shd w:val="clear" w:color="auto" w:fill="auto"/>
            <w:noWrap/>
            <w:vAlign w:val="bottom"/>
            <w:hideMark/>
          </w:tcPr>
          <w:p w14:paraId="1972E78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829323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F2799B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6345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0E7B5347"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ËáÕáí³Ï ö=150 ÙÙ ÷áñÓ³ñÏáõÙáí</w:t>
            </w:r>
          </w:p>
        </w:tc>
        <w:tc>
          <w:tcPr>
            <w:tcW w:w="960" w:type="dxa"/>
            <w:tcBorders>
              <w:top w:val="nil"/>
              <w:left w:val="single" w:sz="4" w:space="0" w:color="auto"/>
              <w:bottom w:val="single" w:sz="4" w:space="0" w:color="auto"/>
              <w:right w:val="nil"/>
            </w:tcBorders>
            <w:shd w:val="clear" w:color="auto" w:fill="auto"/>
            <w:noWrap/>
            <w:vAlign w:val="bottom"/>
            <w:hideMark/>
          </w:tcPr>
          <w:p w14:paraId="2C367C2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46725C"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469E0D1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869D54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893FD71" w14:textId="77777777" w:rsidTr="00A521BB">
        <w:trPr>
          <w:trHeight w:val="255"/>
        </w:trPr>
        <w:tc>
          <w:tcPr>
            <w:tcW w:w="960" w:type="dxa"/>
            <w:tcBorders>
              <w:top w:val="nil"/>
              <w:left w:val="single" w:sz="4" w:space="0" w:color="auto"/>
              <w:bottom w:val="nil"/>
              <w:right w:val="single" w:sz="4" w:space="0" w:color="auto"/>
            </w:tcBorders>
            <w:shd w:val="clear" w:color="auto" w:fill="auto"/>
            <w:noWrap/>
            <w:vAlign w:val="bottom"/>
            <w:hideMark/>
          </w:tcPr>
          <w:p w14:paraId="3D40358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8</w:t>
            </w:r>
          </w:p>
        </w:tc>
        <w:tc>
          <w:tcPr>
            <w:tcW w:w="4200" w:type="dxa"/>
            <w:tcBorders>
              <w:top w:val="nil"/>
              <w:left w:val="nil"/>
              <w:bottom w:val="nil"/>
              <w:right w:val="single" w:sz="4" w:space="0" w:color="auto"/>
            </w:tcBorders>
            <w:shd w:val="clear" w:color="000000" w:fill="FFFFFF"/>
            <w:noWrap/>
            <w:vAlign w:val="bottom"/>
            <w:hideMark/>
          </w:tcPr>
          <w:p w14:paraId="635168A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ÎáÛáõÕáõ ¹Çï³Ñáñ ö=1000ÙÙ </w:t>
            </w:r>
          </w:p>
        </w:tc>
        <w:tc>
          <w:tcPr>
            <w:tcW w:w="960" w:type="dxa"/>
            <w:tcBorders>
              <w:top w:val="nil"/>
              <w:left w:val="nil"/>
              <w:bottom w:val="nil"/>
              <w:right w:val="nil"/>
            </w:tcBorders>
            <w:shd w:val="clear" w:color="000000" w:fill="FFFFFF"/>
            <w:noWrap/>
            <w:vAlign w:val="bottom"/>
            <w:hideMark/>
          </w:tcPr>
          <w:p w14:paraId="4528EA3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single" w:sz="4" w:space="0" w:color="auto"/>
              <w:bottom w:val="nil"/>
              <w:right w:val="single" w:sz="4" w:space="0" w:color="auto"/>
            </w:tcBorders>
            <w:shd w:val="clear" w:color="000000" w:fill="FFFFFF"/>
            <w:noWrap/>
            <w:vAlign w:val="bottom"/>
            <w:hideMark/>
          </w:tcPr>
          <w:p w14:paraId="4DAE437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2.80</w:t>
            </w:r>
          </w:p>
        </w:tc>
        <w:tc>
          <w:tcPr>
            <w:tcW w:w="960" w:type="dxa"/>
            <w:tcBorders>
              <w:top w:val="nil"/>
              <w:left w:val="nil"/>
              <w:bottom w:val="nil"/>
              <w:right w:val="nil"/>
            </w:tcBorders>
            <w:shd w:val="clear" w:color="000000" w:fill="FFFFFF"/>
            <w:noWrap/>
            <w:vAlign w:val="bottom"/>
            <w:hideMark/>
          </w:tcPr>
          <w:p w14:paraId="315F970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3B32D7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1C3876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6EA24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nil"/>
              <w:right w:val="single" w:sz="4" w:space="0" w:color="auto"/>
            </w:tcBorders>
            <w:shd w:val="clear" w:color="000000" w:fill="FFFFFF"/>
            <w:noWrap/>
            <w:vAlign w:val="bottom"/>
            <w:hideMark/>
          </w:tcPr>
          <w:p w14:paraId="3F55646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»/µ»ïáÝÛ³ ÏáÝëïñáõÏóÇ³ÝÝ»ñÇó </w:t>
            </w:r>
          </w:p>
        </w:tc>
        <w:tc>
          <w:tcPr>
            <w:tcW w:w="960" w:type="dxa"/>
            <w:tcBorders>
              <w:top w:val="nil"/>
              <w:left w:val="nil"/>
              <w:bottom w:val="nil"/>
              <w:right w:val="nil"/>
            </w:tcBorders>
            <w:shd w:val="clear" w:color="000000" w:fill="FFFFFF"/>
            <w:noWrap/>
            <w:vAlign w:val="bottom"/>
            <w:hideMark/>
          </w:tcPr>
          <w:p w14:paraId="49F983A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43BAAE2"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nil"/>
              <w:right w:val="nil"/>
            </w:tcBorders>
            <w:shd w:val="clear" w:color="000000" w:fill="FFFFFF"/>
            <w:noWrap/>
            <w:vAlign w:val="bottom"/>
            <w:hideMark/>
          </w:tcPr>
          <w:p w14:paraId="0017491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000000" w:fill="FFFFFF"/>
            <w:noWrap/>
            <w:vAlign w:val="bottom"/>
            <w:hideMark/>
          </w:tcPr>
          <w:p w14:paraId="185BB88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53E6323" w14:textId="77777777" w:rsidTr="00A521BB">
        <w:trPr>
          <w:trHeight w:val="255"/>
        </w:trPr>
        <w:tc>
          <w:tcPr>
            <w:tcW w:w="960" w:type="dxa"/>
            <w:tcBorders>
              <w:top w:val="nil"/>
              <w:left w:val="single" w:sz="4" w:space="0" w:color="auto"/>
              <w:bottom w:val="nil"/>
              <w:right w:val="single" w:sz="4" w:space="0" w:color="auto"/>
            </w:tcBorders>
            <w:shd w:val="clear" w:color="000000" w:fill="FFFFFF"/>
            <w:noWrap/>
            <w:vAlign w:val="bottom"/>
            <w:hideMark/>
          </w:tcPr>
          <w:p w14:paraId="152DAEC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9</w:t>
            </w:r>
          </w:p>
        </w:tc>
        <w:tc>
          <w:tcPr>
            <w:tcW w:w="4200" w:type="dxa"/>
            <w:tcBorders>
              <w:top w:val="single" w:sz="4" w:space="0" w:color="auto"/>
              <w:left w:val="nil"/>
              <w:bottom w:val="single" w:sz="4" w:space="0" w:color="auto"/>
              <w:right w:val="single" w:sz="4" w:space="0" w:color="auto"/>
            </w:tcBorders>
            <w:shd w:val="clear" w:color="000000" w:fill="FFFFFF"/>
            <w:noWrap/>
            <w:vAlign w:val="bottom"/>
            <w:hideMark/>
          </w:tcPr>
          <w:p w14:paraId="14962F4D"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¸Çï³ÑáñÇ Ù³ë ö=1000ÙÙ</w:t>
            </w:r>
          </w:p>
        </w:tc>
        <w:tc>
          <w:tcPr>
            <w:tcW w:w="960" w:type="dxa"/>
            <w:tcBorders>
              <w:top w:val="single" w:sz="4" w:space="0" w:color="auto"/>
              <w:left w:val="nil"/>
              <w:bottom w:val="single" w:sz="4" w:space="0" w:color="auto"/>
              <w:right w:val="nil"/>
            </w:tcBorders>
            <w:shd w:val="clear" w:color="000000" w:fill="FFFFFF"/>
            <w:noWrap/>
            <w:vAlign w:val="bottom"/>
            <w:hideMark/>
          </w:tcPr>
          <w:p w14:paraId="60A150B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7A1750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960" w:type="dxa"/>
            <w:tcBorders>
              <w:top w:val="single" w:sz="4" w:space="0" w:color="auto"/>
              <w:left w:val="nil"/>
              <w:bottom w:val="single" w:sz="4" w:space="0" w:color="auto"/>
              <w:right w:val="nil"/>
            </w:tcBorders>
            <w:shd w:val="clear" w:color="000000" w:fill="FFFFFF"/>
            <w:noWrap/>
            <w:vAlign w:val="bottom"/>
            <w:hideMark/>
          </w:tcPr>
          <w:p w14:paraId="781376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1DADF28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4C9B9F0F" w14:textId="77777777" w:rsidTr="00A521BB">
        <w:trPr>
          <w:trHeight w:val="25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E08B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4200" w:type="dxa"/>
            <w:tcBorders>
              <w:top w:val="nil"/>
              <w:left w:val="nil"/>
              <w:bottom w:val="single" w:sz="4" w:space="0" w:color="auto"/>
              <w:right w:val="nil"/>
            </w:tcBorders>
            <w:shd w:val="clear" w:color="000000" w:fill="FFFFFF"/>
            <w:noWrap/>
            <w:vAlign w:val="bottom"/>
            <w:hideMark/>
          </w:tcPr>
          <w:p w14:paraId="5951F806"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º/µ  Í³ÍÏÇ ë³É 1.2x1.2Ãáõç» Ùïáóáí</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8A4F55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Ñ³ï</w:t>
            </w:r>
          </w:p>
        </w:tc>
        <w:tc>
          <w:tcPr>
            <w:tcW w:w="960" w:type="dxa"/>
            <w:tcBorders>
              <w:top w:val="nil"/>
              <w:left w:val="nil"/>
              <w:bottom w:val="single" w:sz="4" w:space="0" w:color="auto"/>
              <w:right w:val="nil"/>
            </w:tcBorders>
            <w:shd w:val="clear" w:color="000000" w:fill="FFFFFF"/>
            <w:noWrap/>
            <w:vAlign w:val="bottom"/>
            <w:hideMark/>
          </w:tcPr>
          <w:p w14:paraId="2B63F6E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4</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504950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nil"/>
              <w:bottom w:val="nil"/>
              <w:right w:val="single" w:sz="4" w:space="0" w:color="auto"/>
            </w:tcBorders>
            <w:shd w:val="clear" w:color="auto" w:fill="auto"/>
            <w:noWrap/>
            <w:vAlign w:val="bottom"/>
            <w:hideMark/>
          </w:tcPr>
          <w:p w14:paraId="0BD6DAF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5B90E21" w14:textId="77777777" w:rsidTr="00A521BB">
        <w:trPr>
          <w:trHeight w:val="255"/>
        </w:trPr>
        <w:tc>
          <w:tcPr>
            <w:tcW w:w="960" w:type="dxa"/>
            <w:tcBorders>
              <w:top w:val="nil"/>
              <w:left w:val="single" w:sz="4" w:space="0" w:color="auto"/>
              <w:bottom w:val="nil"/>
              <w:right w:val="single" w:sz="4" w:space="0" w:color="auto"/>
            </w:tcBorders>
            <w:shd w:val="clear" w:color="000000" w:fill="FFFFFF"/>
            <w:vAlign w:val="center"/>
            <w:hideMark/>
          </w:tcPr>
          <w:p w14:paraId="0931CE0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11</w:t>
            </w:r>
          </w:p>
        </w:tc>
        <w:tc>
          <w:tcPr>
            <w:tcW w:w="4200" w:type="dxa"/>
            <w:tcBorders>
              <w:top w:val="nil"/>
              <w:left w:val="nil"/>
              <w:bottom w:val="nil"/>
              <w:right w:val="single" w:sz="4" w:space="0" w:color="auto"/>
            </w:tcBorders>
            <w:shd w:val="clear" w:color="000000" w:fill="FFFFFF"/>
            <w:noWrap/>
            <w:vAlign w:val="bottom"/>
            <w:hideMark/>
          </w:tcPr>
          <w:p w14:paraId="56BAAD2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Ø»ï³Õ³Ï³Ý ï³ññ»ñ Ñáñ»ñÇ</w:t>
            </w:r>
          </w:p>
        </w:tc>
        <w:tc>
          <w:tcPr>
            <w:tcW w:w="960" w:type="dxa"/>
            <w:tcBorders>
              <w:top w:val="nil"/>
              <w:left w:val="nil"/>
              <w:bottom w:val="nil"/>
              <w:right w:val="nil"/>
            </w:tcBorders>
            <w:shd w:val="clear" w:color="000000" w:fill="FFFFFF"/>
            <w:noWrap/>
            <w:vAlign w:val="bottom"/>
            <w:hideMark/>
          </w:tcPr>
          <w:p w14:paraId="52908DC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ïÝ</w:t>
            </w:r>
          </w:p>
        </w:tc>
        <w:tc>
          <w:tcPr>
            <w:tcW w:w="960" w:type="dxa"/>
            <w:tcBorders>
              <w:top w:val="nil"/>
              <w:left w:val="single" w:sz="4" w:space="0" w:color="auto"/>
              <w:bottom w:val="nil"/>
              <w:right w:val="single" w:sz="4" w:space="0" w:color="auto"/>
            </w:tcBorders>
            <w:shd w:val="clear" w:color="000000" w:fill="FFFFFF"/>
            <w:noWrap/>
            <w:vAlign w:val="bottom"/>
            <w:hideMark/>
          </w:tcPr>
          <w:p w14:paraId="0E9AD28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0.088</w:t>
            </w:r>
          </w:p>
        </w:tc>
        <w:tc>
          <w:tcPr>
            <w:tcW w:w="960" w:type="dxa"/>
            <w:tcBorders>
              <w:top w:val="nil"/>
              <w:left w:val="nil"/>
              <w:bottom w:val="nil"/>
              <w:right w:val="nil"/>
            </w:tcBorders>
            <w:shd w:val="clear" w:color="000000" w:fill="FFFFFF"/>
            <w:noWrap/>
            <w:vAlign w:val="bottom"/>
            <w:hideMark/>
          </w:tcPr>
          <w:p w14:paraId="648B15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single" w:sz="4" w:space="0" w:color="auto"/>
              <w:left w:val="single" w:sz="4" w:space="0" w:color="auto"/>
              <w:bottom w:val="nil"/>
              <w:right w:val="single" w:sz="4" w:space="0" w:color="auto"/>
            </w:tcBorders>
            <w:shd w:val="clear" w:color="auto" w:fill="auto"/>
            <w:noWrap/>
            <w:vAlign w:val="bottom"/>
            <w:hideMark/>
          </w:tcPr>
          <w:p w14:paraId="46B195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9264C45" w14:textId="77777777" w:rsidTr="00A521BB">
        <w:trPr>
          <w:trHeight w:val="2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75FBE1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000000" w:fill="FFFFFF"/>
            <w:noWrap/>
            <w:vAlign w:val="bottom"/>
            <w:hideMark/>
          </w:tcPr>
          <w:p w14:paraId="3F0C3160"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ë»ÛëÙ³Ï³ÛáõÝáõÃÛ³Ý  Ñ³Ù³ñ</w:t>
            </w:r>
          </w:p>
        </w:tc>
        <w:tc>
          <w:tcPr>
            <w:tcW w:w="960" w:type="dxa"/>
            <w:tcBorders>
              <w:top w:val="nil"/>
              <w:left w:val="nil"/>
              <w:bottom w:val="single" w:sz="4" w:space="0" w:color="auto"/>
              <w:right w:val="nil"/>
            </w:tcBorders>
            <w:shd w:val="clear" w:color="000000" w:fill="FFFFFF"/>
            <w:noWrap/>
            <w:vAlign w:val="bottom"/>
            <w:hideMark/>
          </w:tcPr>
          <w:p w14:paraId="51CF127B"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004D406"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000000" w:fill="FFFFFF"/>
            <w:noWrap/>
            <w:vAlign w:val="bottom"/>
            <w:hideMark/>
          </w:tcPr>
          <w:p w14:paraId="2446ADC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000000" w:fill="FFFFFF"/>
            <w:noWrap/>
            <w:vAlign w:val="bottom"/>
            <w:hideMark/>
          </w:tcPr>
          <w:p w14:paraId="46850BE6"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690E29E1" w14:textId="77777777" w:rsidTr="00A521BB">
        <w:trPr>
          <w:trHeight w:val="255"/>
        </w:trPr>
        <w:tc>
          <w:tcPr>
            <w:tcW w:w="960" w:type="dxa"/>
            <w:tcBorders>
              <w:top w:val="nil"/>
              <w:left w:val="single" w:sz="4" w:space="0" w:color="auto"/>
              <w:bottom w:val="nil"/>
              <w:right w:val="single" w:sz="4" w:space="0" w:color="auto"/>
            </w:tcBorders>
            <w:shd w:val="clear" w:color="000000" w:fill="FFFFFF"/>
            <w:vAlign w:val="center"/>
            <w:hideMark/>
          </w:tcPr>
          <w:p w14:paraId="4D48EB7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12</w:t>
            </w:r>
          </w:p>
        </w:tc>
        <w:tc>
          <w:tcPr>
            <w:tcW w:w="4200" w:type="dxa"/>
            <w:tcBorders>
              <w:top w:val="nil"/>
              <w:left w:val="nil"/>
              <w:bottom w:val="nil"/>
              <w:right w:val="nil"/>
            </w:tcBorders>
            <w:shd w:val="clear" w:color="auto" w:fill="auto"/>
            <w:noWrap/>
            <w:vAlign w:val="bottom"/>
            <w:hideMark/>
          </w:tcPr>
          <w:p w14:paraId="017E7D44"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ØÇ³óáõÙ ·áÛáõÃÛáõÝ áõÝ»óáÕ </w:t>
            </w:r>
          </w:p>
        </w:tc>
        <w:tc>
          <w:tcPr>
            <w:tcW w:w="960" w:type="dxa"/>
            <w:tcBorders>
              <w:top w:val="nil"/>
              <w:left w:val="single" w:sz="4" w:space="0" w:color="auto"/>
              <w:bottom w:val="nil"/>
              <w:right w:val="nil"/>
            </w:tcBorders>
            <w:shd w:val="clear" w:color="auto" w:fill="auto"/>
            <w:noWrap/>
            <w:vAlign w:val="bottom"/>
            <w:hideMark/>
          </w:tcPr>
          <w:p w14:paraId="6C985A4A"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ï»Õ</w:t>
            </w:r>
          </w:p>
        </w:tc>
        <w:tc>
          <w:tcPr>
            <w:tcW w:w="960" w:type="dxa"/>
            <w:tcBorders>
              <w:top w:val="nil"/>
              <w:left w:val="single" w:sz="4" w:space="0" w:color="auto"/>
              <w:bottom w:val="nil"/>
              <w:right w:val="single" w:sz="4" w:space="0" w:color="auto"/>
            </w:tcBorders>
            <w:shd w:val="clear" w:color="000000" w:fill="FFFFFF"/>
            <w:noWrap/>
            <w:vAlign w:val="bottom"/>
            <w:hideMark/>
          </w:tcPr>
          <w:p w14:paraId="2BCCB8C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2.0</w:t>
            </w:r>
          </w:p>
        </w:tc>
        <w:tc>
          <w:tcPr>
            <w:tcW w:w="960" w:type="dxa"/>
            <w:tcBorders>
              <w:top w:val="nil"/>
              <w:left w:val="nil"/>
              <w:bottom w:val="nil"/>
              <w:right w:val="single" w:sz="4" w:space="0" w:color="auto"/>
            </w:tcBorders>
            <w:shd w:val="clear" w:color="auto" w:fill="auto"/>
            <w:noWrap/>
            <w:vAlign w:val="bottom"/>
            <w:hideMark/>
          </w:tcPr>
          <w:p w14:paraId="67D88A7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nil"/>
              <w:right w:val="single" w:sz="4" w:space="0" w:color="auto"/>
            </w:tcBorders>
            <w:shd w:val="clear" w:color="auto" w:fill="auto"/>
            <w:noWrap/>
            <w:vAlign w:val="bottom"/>
            <w:hideMark/>
          </w:tcPr>
          <w:p w14:paraId="79450CE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284DB992" w14:textId="77777777" w:rsidTr="00A521BB">
        <w:trPr>
          <w:trHeight w:val="2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F697CB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auto" w:fill="auto"/>
            <w:noWrap/>
            <w:vAlign w:val="bottom"/>
            <w:hideMark/>
          </w:tcPr>
          <w:p w14:paraId="6CE292D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ÏáÛáõÕ³·ÍÇ ÑáñÇÝ</w:t>
            </w:r>
          </w:p>
        </w:tc>
        <w:tc>
          <w:tcPr>
            <w:tcW w:w="960" w:type="dxa"/>
            <w:tcBorders>
              <w:top w:val="nil"/>
              <w:left w:val="single" w:sz="4" w:space="0" w:color="auto"/>
              <w:bottom w:val="single" w:sz="4" w:space="0" w:color="auto"/>
              <w:right w:val="nil"/>
            </w:tcBorders>
            <w:shd w:val="clear" w:color="auto" w:fill="auto"/>
            <w:noWrap/>
            <w:vAlign w:val="bottom"/>
            <w:hideMark/>
          </w:tcPr>
          <w:p w14:paraId="4B27D61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24DDD31"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02B85A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000000" w:fill="FFFFFF"/>
            <w:noWrap/>
            <w:vAlign w:val="bottom"/>
            <w:hideMark/>
          </w:tcPr>
          <w:p w14:paraId="70B3443D"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F6D00A4" w14:textId="77777777" w:rsidTr="00A521BB">
        <w:trPr>
          <w:trHeight w:val="255"/>
        </w:trPr>
        <w:tc>
          <w:tcPr>
            <w:tcW w:w="960" w:type="dxa"/>
            <w:tcBorders>
              <w:top w:val="nil"/>
              <w:left w:val="single" w:sz="4" w:space="0" w:color="auto"/>
              <w:bottom w:val="nil"/>
              <w:right w:val="single" w:sz="4" w:space="0" w:color="auto"/>
            </w:tcBorders>
            <w:shd w:val="clear" w:color="000000" w:fill="FFFFFF"/>
            <w:vAlign w:val="center"/>
            <w:hideMark/>
          </w:tcPr>
          <w:p w14:paraId="48D4CE9C"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13</w:t>
            </w:r>
          </w:p>
        </w:tc>
        <w:tc>
          <w:tcPr>
            <w:tcW w:w="4200" w:type="dxa"/>
            <w:tcBorders>
              <w:top w:val="nil"/>
              <w:left w:val="nil"/>
              <w:bottom w:val="nil"/>
              <w:right w:val="single" w:sz="4" w:space="0" w:color="auto"/>
            </w:tcBorders>
            <w:shd w:val="clear" w:color="auto" w:fill="auto"/>
            <w:noWrap/>
            <w:vAlign w:val="bottom"/>
            <w:hideMark/>
          </w:tcPr>
          <w:p w14:paraId="270715D5"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ä³ßïå³ÝÇã ß»ñïÇ »ïÉÇóù Ó»ñùáí</w:t>
            </w:r>
          </w:p>
        </w:tc>
        <w:tc>
          <w:tcPr>
            <w:tcW w:w="960" w:type="dxa"/>
            <w:tcBorders>
              <w:top w:val="nil"/>
              <w:left w:val="nil"/>
              <w:bottom w:val="nil"/>
              <w:right w:val="single" w:sz="4" w:space="0" w:color="auto"/>
            </w:tcBorders>
            <w:shd w:val="clear" w:color="auto" w:fill="auto"/>
            <w:noWrap/>
            <w:vAlign w:val="bottom"/>
            <w:hideMark/>
          </w:tcPr>
          <w:p w14:paraId="55DD5A1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nil"/>
              <w:right w:val="single" w:sz="4" w:space="0" w:color="auto"/>
            </w:tcBorders>
            <w:shd w:val="clear" w:color="000000" w:fill="FFFFFF"/>
            <w:noWrap/>
            <w:vAlign w:val="bottom"/>
            <w:hideMark/>
          </w:tcPr>
          <w:p w14:paraId="27D598F8"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w:t>
            </w:r>
          </w:p>
        </w:tc>
        <w:tc>
          <w:tcPr>
            <w:tcW w:w="960" w:type="dxa"/>
            <w:tcBorders>
              <w:top w:val="nil"/>
              <w:left w:val="nil"/>
              <w:bottom w:val="nil"/>
              <w:right w:val="nil"/>
            </w:tcBorders>
            <w:shd w:val="clear" w:color="auto" w:fill="auto"/>
            <w:noWrap/>
            <w:vAlign w:val="bottom"/>
            <w:hideMark/>
          </w:tcPr>
          <w:p w14:paraId="485A248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453939D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1F674C0D" w14:textId="77777777" w:rsidTr="00A521BB">
        <w:trPr>
          <w:trHeight w:val="2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3BE600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975EAB1"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 ïá÷³ÝáõÙ </w:t>
            </w:r>
          </w:p>
        </w:tc>
        <w:tc>
          <w:tcPr>
            <w:tcW w:w="960" w:type="dxa"/>
            <w:tcBorders>
              <w:top w:val="nil"/>
              <w:left w:val="nil"/>
              <w:bottom w:val="single" w:sz="4" w:space="0" w:color="auto"/>
              <w:right w:val="single" w:sz="4" w:space="0" w:color="auto"/>
            </w:tcBorders>
            <w:shd w:val="clear" w:color="auto" w:fill="auto"/>
            <w:noWrap/>
            <w:vAlign w:val="bottom"/>
            <w:hideMark/>
          </w:tcPr>
          <w:p w14:paraId="4BB96A75"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335E266" w14:textId="77777777" w:rsidR="00305ED6" w:rsidRPr="00BC7FC6" w:rsidRDefault="00305ED6" w:rsidP="00A521BB">
            <w:pPr>
              <w:jc w:val="center"/>
              <w:rPr>
                <w:rFonts w:ascii="Arial Armenian" w:hAnsi="Arial Armenian"/>
                <w:color w:val="FFFFFF"/>
                <w:sz w:val="20"/>
                <w:szCs w:val="20"/>
              </w:rPr>
            </w:pPr>
            <w:r w:rsidRPr="00BC7FC6">
              <w:rPr>
                <w:rFonts w:ascii="Arial Armenian" w:hAnsi="Arial Armenian"/>
                <w:color w:val="FFFFFF"/>
                <w:sz w:val="20"/>
                <w:szCs w:val="20"/>
              </w:rPr>
              <w:t> </w:t>
            </w:r>
          </w:p>
        </w:tc>
        <w:tc>
          <w:tcPr>
            <w:tcW w:w="960" w:type="dxa"/>
            <w:tcBorders>
              <w:top w:val="nil"/>
              <w:left w:val="nil"/>
              <w:bottom w:val="single" w:sz="4" w:space="0" w:color="auto"/>
              <w:right w:val="nil"/>
            </w:tcBorders>
            <w:shd w:val="clear" w:color="auto" w:fill="auto"/>
            <w:noWrap/>
            <w:vAlign w:val="bottom"/>
            <w:hideMark/>
          </w:tcPr>
          <w:p w14:paraId="653B190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000000" w:fill="FFFFFF"/>
            <w:noWrap/>
            <w:vAlign w:val="bottom"/>
            <w:hideMark/>
          </w:tcPr>
          <w:p w14:paraId="273B0CD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768687C5" w14:textId="77777777" w:rsidTr="00A521BB">
        <w:trPr>
          <w:trHeight w:val="255"/>
        </w:trPr>
        <w:tc>
          <w:tcPr>
            <w:tcW w:w="960" w:type="dxa"/>
            <w:tcBorders>
              <w:top w:val="nil"/>
              <w:left w:val="single" w:sz="4" w:space="0" w:color="auto"/>
              <w:bottom w:val="nil"/>
              <w:right w:val="single" w:sz="4" w:space="0" w:color="auto"/>
            </w:tcBorders>
            <w:shd w:val="clear" w:color="000000" w:fill="FFFFFF"/>
            <w:vAlign w:val="center"/>
            <w:hideMark/>
          </w:tcPr>
          <w:p w14:paraId="58DD42F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14</w:t>
            </w:r>
          </w:p>
        </w:tc>
        <w:tc>
          <w:tcPr>
            <w:tcW w:w="4200" w:type="dxa"/>
            <w:tcBorders>
              <w:top w:val="nil"/>
              <w:left w:val="nil"/>
              <w:bottom w:val="nil"/>
              <w:right w:val="single" w:sz="4" w:space="0" w:color="auto"/>
            </w:tcBorders>
            <w:shd w:val="clear" w:color="auto" w:fill="auto"/>
            <w:noWrap/>
            <w:vAlign w:val="bottom"/>
            <w:hideMark/>
          </w:tcPr>
          <w:p w14:paraId="3B5E2EE8"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 xml:space="preserve">ø³Ý¹³Í ·ñáõÝïÇ »ïÉÇóù </w:t>
            </w:r>
          </w:p>
        </w:tc>
        <w:tc>
          <w:tcPr>
            <w:tcW w:w="960" w:type="dxa"/>
            <w:tcBorders>
              <w:top w:val="nil"/>
              <w:left w:val="nil"/>
              <w:bottom w:val="nil"/>
              <w:right w:val="single" w:sz="4" w:space="0" w:color="auto"/>
            </w:tcBorders>
            <w:shd w:val="clear" w:color="auto" w:fill="auto"/>
            <w:noWrap/>
            <w:vAlign w:val="bottom"/>
            <w:hideMark/>
          </w:tcPr>
          <w:p w14:paraId="273A50D3"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100</w:t>
            </w:r>
          </w:p>
        </w:tc>
        <w:tc>
          <w:tcPr>
            <w:tcW w:w="960" w:type="dxa"/>
            <w:tcBorders>
              <w:top w:val="nil"/>
              <w:left w:val="nil"/>
              <w:bottom w:val="nil"/>
              <w:right w:val="nil"/>
            </w:tcBorders>
            <w:shd w:val="clear" w:color="000000" w:fill="FFFFFF"/>
            <w:noWrap/>
            <w:vAlign w:val="bottom"/>
            <w:hideMark/>
          </w:tcPr>
          <w:p w14:paraId="033B80A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0.19</w:t>
            </w:r>
          </w:p>
        </w:tc>
        <w:tc>
          <w:tcPr>
            <w:tcW w:w="960" w:type="dxa"/>
            <w:tcBorders>
              <w:top w:val="nil"/>
              <w:left w:val="single" w:sz="4" w:space="0" w:color="auto"/>
              <w:bottom w:val="nil"/>
              <w:right w:val="nil"/>
            </w:tcBorders>
            <w:shd w:val="clear" w:color="auto" w:fill="auto"/>
            <w:noWrap/>
            <w:vAlign w:val="bottom"/>
            <w:hideMark/>
          </w:tcPr>
          <w:p w14:paraId="1CC2490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nil"/>
              <w:right w:val="single" w:sz="4" w:space="0" w:color="auto"/>
            </w:tcBorders>
            <w:shd w:val="clear" w:color="auto" w:fill="auto"/>
            <w:noWrap/>
            <w:vAlign w:val="bottom"/>
            <w:hideMark/>
          </w:tcPr>
          <w:p w14:paraId="64784F4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0791182D" w14:textId="77777777" w:rsidTr="00A521BB">
        <w:trPr>
          <w:trHeight w:val="2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13921F"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63D964FC" w14:textId="77777777" w:rsidR="00305ED6" w:rsidRPr="00BC7FC6" w:rsidRDefault="00305ED6" w:rsidP="00A521BB">
            <w:pPr>
              <w:rPr>
                <w:rFonts w:ascii="Arial Armenian" w:hAnsi="Arial Armenian"/>
                <w:sz w:val="20"/>
                <w:szCs w:val="20"/>
              </w:rPr>
            </w:pPr>
            <w:r w:rsidRPr="00BC7FC6">
              <w:rPr>
                <w:rFonts w:ascii="Arial Armenian" w:hAnsi="Arial Armenian"/>
                <w:sz w:val="20"/>
                <w:szCs w:val="20"/>
              </w:rPr>
              <w:t>µáõÉ¹á½»ñáí</w:t>
            </w:r>
          </w:p>
        </w:tc>
        <w:tc>
          <w:tcPr>
            <w:tcW w:w="960" w:type="dxa"/>
            <w:tcBorders>
              <w:top w:val="nil"/>
              <w:left w:val="nil"/>
              <w:bottom w:val="single" w:sz="4" w:space="0" w:color="auto"/>
              <w:right w:val="single" w:sz="4" w:space="0" w:color="auto"/>
            </w:tcBorders>
            <w:shd w:val="clear" w:color="auto" w:fill="auto"/>
            <w:noWrap/>
            <w:vAlign w:val="bottom"/>
            <w:hideMark/>
          </w:tcPr>
          <w:p w14:paraId="2603FA7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ËÙ</w:t>
            </w:r>
          </w:p>
        </w:tc>
        <w:tc>
          <w:tcPr>
            <w:tcW w:w="960" w:type="dxa"/>
            <w:tcBorders>
              <w:top w:val="nil"/>
              <w:left w:val="nil"/>
              <w:bottom w:val="single" w:sz="4" w:space="0" w:color="auto"/>
              <w:right w:val="nil"/>
            </w:tcBorders>
            <w:shd w:val="clear" w:color="000000" w:fill="FFFFFF"/>
            <w:noWrap/>
            <w:vAlign w:val="bottom"/>
            <w:hideMark/>
          </w:tcPr>
          <w:p w14:paraId="01AC04F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nil"/>
            </w:tcBorders>
            <w:shd w:val="clear" w:color="auto" w:fill="auto"/>
            <w:noWrap/>
            <w:vAlign w:val="bottom"/>
            <w:hideMark/>
          </w:tcPr>
          <w:p w14:paraId="3F48376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081331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r>
      <w:tr w:rsidR="00305ED6" w:rsidRPr="00BC7FC6" w14:paraId="3B3CEE71"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5939A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single" w:sz="4" w:space="0" w:color="auto"/>
            </w:tcBorders>
            <w:shd w:val="clear" w:color="auto" w:fill="auto"/>
            <w:noWrap/>
            <w:vAlign w:val="bottom"/>
            <w:hideMark/>
          </w:tcPr>
          <w:p w14:paraId="4E04DA09"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ÀÝ¹³Ù»ÝÁ</w:t>
            </w:r>
          </w:p>
        </w:tc>
        <w:tc>
          <w:tcPr>
            <w:tcW w:w="960" w:type="dxa"/>
            <w:tcBorders>
              <w:top w:val="nil"/>
              <w:left w:val="nil"/>
              <w:bottom w:val="single" w:sz="4" w:space="0" w:color="auto"/>
              <w:right w:val="nil"/>
            </w:tcBorders>
            <w:shd w:val="clear" w:color="auto" w:fill="auto"/>
            <w:noWrap/>
            <w:vAlign w:val="bottom"/>
            <w:hideMark/>
          </w:tcPr>
          <w:p w14:paraId="2B2D717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66FF82"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nil"/>
            </w:tcBorders>
            <w:shd w:val="clear" w:color="auto" w:fill="auto"/>
            <w:noWrap/>
            <w:vAlign w:val="bottom"/>
            <w:hideMark/>
          </w:tcPr>
          <w:p w14:paraId="4F64DBD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B51C69A"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 </w:t>
            </w:r>
          </w:p>
        </w:tc>
      </w:tr>
      <w:tr w:rsidR="00305ED6" w:rsidRPr="00BC7FC6" w14:paraId="18CCBDF4"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943F7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000000" w:fill="FFFFFF"/>
            <w:vAlign w:val="center"/>
            <w:hideMark/>
          </w:tcPr>
          <w:p w14:paraId="71548176"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².². Ð  -20%</w:t>
            </w:r>
          </w:p>
        </w:tc>
        <w:tc>
          <w:tcPr>
            <w:tcW w:w="960" w:type="dxa"/>
            <w:tcBorders>
              <w:top w:val="nil"/>
              <w:left w:val="single" w:sz="4" w:space="0" w:color="auto"/>
              <w:bottom w:val="single" w:sz="4" w:space="0" w:color="auto"/>
              <w:right w:val="nil"/>
            </w:tcBorders>
            <w:shd w:val="clear" w:color="000000" w:fill="FFFFFF"/>
            <w:vAlign w:val="center"/>
            <w:hideMark/>
          </w:tcPr>
          <w:p w14:paraId="51F79104"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18317C1"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3D32FDA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14:paraId="683A1F39" w14:textId="77777777" w:rsidR="00305ED6" w:rsidRPr="00BC7FC6" w:rsidRDefault="00305ED6" w:rsidP="00A521BB">
            <w:pPr>
              <w:jc w:val="center"/>
              <w:rPr>
                <w:rFonts w:ascii="Arial Armenian" w:hAnsi="Arial Armenian"/>
                <w:b/>
                <w:bCs/>
                <w:sz w:val="20"/>
                <w:szCs w:val="20"/>
              </w:rPr>
            </w:pPr>
          </w:p>
        </w:tc>
      </w:tr>
      <w:tr w:rsidR="00305ED6" w:rsidRPr="00BC7FC6" w14:paraId="66F1A753" w14:textId="77777777" w:rsidTr="00A521B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9FF0DE"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4200" w:type="dxa"/>
            <w:tcBorders>
              <w:top w:val="nil"/>
              <w:left w:val="nil"/>
              <w:bottom w:val="single" w:sz="4" w:space="0" w:color="auto"/>
              <w:right w:val="nil"/>
            </w:tcBorders>
            <w:shd w:val="clear" w:color="000000" w:fill="FFFFFF"/>
            <w:vAlign w:val="center"/>
            <w:hideMark/>
          </w:tcPr>
          <w:p w14:paraId="6FE8231A" w14:textId="77777777" w:rsidR="00305ED6" w:rsidRPr="00BC7FC6" w:rsidRDefault="00305ED6" w:rsidP="00A521BB">
            <w:pPr>
              <w:rPr>
                <w:rFonts w:ascii="Arial Armenian" w:hAnsi="Arial Armenian"/>
                <w:b/>
                <w:bCs/>
                <w:sz w:val="20"/>
                <w:szCs w:val="20"/>
              </w:rPr>
            </w:pPr>
            <w:r w:rsidRPr="00BC7FC6">
              <w:rPr>
                <w:rFonts w:ascii="Arial Armenian" w:hAnsi="Arial Armenian"/>
                <w:b/>
                <w:bCs/>
                <w:sz w:val="20"/>
                <w:szCs w:val="20"/>
              </w:rPr>
              <w:t>²ÙµáÕçÁ</w:t>
            </w:r>
          </w:p>
        </w:tc>
        <w:tc>
          <w:tcPr>
            <w:tcW w:w="960" w:type="dxa"/>
            <w:tcBorders>
              <w:top w:val="nil"/>
              <w:left w:val="single" w:sz="4" w:space="0" w:color="auto"/>
              <w:bottom w:val="single" w:sz="4" w:space="0" w:color="auto"/>
              <w:right w:val="nil"/>
            </w:tcBorders>
            <w:shd w:val="clear" w:color="000000" w:fill="FFFFFF"/>
            <w:vAlign w:val="center"/>
            <w:hideMark/>
          </w:tcPr>
          <w:p w14:paraId="37978DF7"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C2E02F0"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1C339299" w14:textId="77777777" w:rsidR="00305ED6" w:rsidRPr="00BC7FC6" w:rsidRDefault="00305ED6" w:rsidP="00A521BB">
            <w:pPr>
              <w:jc w:val="center"/>
              <w:rPr>
                <w:rFonts w:ascii="Arial Armenian" w:hAnsi="Arial Armenian"/>
                <w:sz w:val="20"/>
                <w:szCs w:val="20"/>
              </w:rPr>
            </w:pPr>
            <w:r w:rsidRPr="00BC7FC6">
              <w:rPr>
                <w:rFonts w:ascii="Arial Armenian" w:hAnsi="Arial Armenian"/>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14:paraId="018BB028" w14:textId="77777777" w:rsidR="00305ED6" w:rsidRPr="00BC7FC6" w:rsidRDefault="00305ED6" w:rsidP="00A521BB">
            <w:pPr>
              <w:jc w:val="center"/>
              <w:rPr>
                <w:rFonts w:ascii="Arial Armenian" w:hAnsi="Arial Armenian"/>
                <w:b/>
                <w:bCs/>
                <w:sz w:val="20"/>
                <w:szCs w:val="20"/>
              </w:rPr>
            </w:pPr>
            <w:r w:rsidRPr="00BC7FC6">
              <w:rPr>
                <w:rFonts w:ascii="Arial Armenian" w:hAnsi="Arial Armenian"/>
                <w:b/>
                <w:bCs/>
                <w:sz w:val="20"/>
                <w:szCs w:val="20"/>
              </w:rPr>
              <w:t>21845.25</w:t>
            </w:r>
          </w:p>
        </w:tc>
      </w:tr>
    </w:tbl>
    <w:p w14:paraId="5FAD0F37" w14:textId="77777777" w:rsidR="000A359E" w:rsidRDefault="000A359E" w:rsidP="00BB28C8">
      <w:pPr>
        <w:widowControl w:val="0"/>
        <w:spacing w:after="160" w:line="360" w:lineRule="auto"/>
        <w:ind w:firstLine="567"/>
        <w:jc w:val="center"/>
        <w:rPr>
          <w:rFonts w:ascii="Sylfaen" w:hAnsi="Sylfaen"/>
          <w:lang w:val="hy-AM"/>
        </w:rPr>
      </w:pPr>
    </w:p>
    <w:p w14:paraId="0D2DA426" w14:textId="77777777" w:rsidR="000A359E" w:rsidRDefault="000A359E" w:rsidP="00BB28C8">
      <w:pPr>
        <w:widowControl w:val="0"/>
        <w:spacing w:after="160" w:line="360" w:lineRule="auto"/>
        <w:ind w:firstLine="567"/>
        <w:jc w:val="center"/>
        <w:rPr>
          <w:rFonts w:ascii="Sylfaen" w:hAnsi="Sylfaen"/>
          <w:lang w:val="hy-AM"/>
        </w:rPr>
      </w:pPr>
    </w:p>
    <w:p w14:paraId="2AFF0040" w14:textId="77777777" w:rsidR="000A359E" w:rsidRDefault="000A359E" w:rsidP="00BB28C8">
      <w:pPr>
        <w:widowControl w:val="0"/>
        <w:spacing w:after="160" w:line="360" w:lineRule="auto"/>
        <w:ind w:firstLine="567"/>
        <w:jc w:val="center"/>
        <w:rPr>
          <w:rFonts w:ascii="Sylfaen" w:hAnsi="Sylfaen"/>
          <w:lang w:val="hy-AM"/>
        </w:rPr>
      </w:pPr>
    </w:p>
    <w:p w14:paraId="13B964CE" w14:textId="77777777" w:rsidR="000A359E" w:rsidRDefault="000A359E" w:rsidP="00BB28C8">
      <w:pPr>
        <w:widowControl w:val="0"/>
        <w:spacing w:after="160" w:line="360" w:lineRule="auto"/>
        <w:ind w:firstLine="567"/>
        <w:jc w:val="center"/>
        <w:rPr>
          <w:rFonts w:ascii="Sylfaen" w:hAnsi="Sylfaen"/>
          <w:lang w:val="hy-AM"/>
        </w:rPr>
      </w:pPr>
    </w:p>
    <w:p w14:paraId="4A5CE63D" w14:textId="77777777" w:rsidR="000A359E" w:rsidRDefault="000A359E" w:rsidP="00BB28C8">
      <w:pPr>
        <w:widowControl w:val="0"/>
        <w:spacing w:after="160" w:line="360" w:lineRule="auto"/>
        <w:ind w:firstLine="567"/>
        <w:jc w:val="center"/>
        <w:rPr>
          <w:rFonts w:ascii="Sylfaen" w:hAnsi="Sylfaen"/>
          <w:lang w:val="hy-AM"/>
        </w:rPr>
      </w:pPr>
    </w:p>
    <w:p w14:paraId="68F97CDD" w14:textId="77777777" w:rsidR="000A359E" w:rsidRPr="000A359E" w:rsidRDefault="000A359E" w:rsidP="00BB28C8">
      <w:pPr>
        <w:widowControl w:val="0"/>
        <w:spacing w:after="160" w:line="360" w:lineRule="auto"/>
        <w:ind w:firstLine="567"/>
        <w:jc w:val="center"/>
        <w:rPr>
          <w:rFonts w:ascii="Sylfaen" w:hAnsi="Sylfaen"/>
          <w:b/>
          <w:lang w:val="hy-AM"/>
        </w:rPr>
      </w:pPr>
    </w:p>
    <w:p w14:paraId="463807CC"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6E8FEAF5"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2B92DD1A" w14:textId="77777777" w:rsidTr="003D2146">
        <w:trPr>
          <w:jc w:val="center"/>
        </w:trPr>
        <w:tc>
          <w:tcPr>
            <w:tcW w:w="4536" w:type="dxa"/>
          </w:tcPr>
          <w:p w14:paraId="2235AEA5"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0079AA51"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568785A5"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81EE8D4"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44D6E2CF"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02C7F838"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4C8A27BA"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6B22EAEE"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359B8D92"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3C38F7BA" w14:textId="77777777" w:rsidR="00BB28C8" w:rsidRDefault="00BB28C8" w:rsidP="00BB28C8">
      <w:pPr>
        <w:widowControl w:val="0"/>
        <w:spacing w:after="160" w:line="360" w:lineRule="auto"/>
        <w:ind w:firstLine="567"/>
        <w:jc w:val="right"/>
        <w:rPr>
          <w:rFonts w:ascii="GHEA Grapalat" w:hAnsi="GHEA Grapalat"/>
          <w:i/>
        </w:rPr>
      </w:pPr>
    </w:p>
    <w:p w14:paraId="708466C5" w14:textId="77777777" w:rsidR="00BB28C8" w:rsidRDefault="00BB28C8" w:rsidP="00BB28C8">
      <w:pPr>
        <w:rPr>
          <w:rFonts w:ascii="GHEA Grapalat" w:hAnsi="GHEA Grapalat"/>
          <w:i/>
        </w:rPr>
      </w:pPr>
      <w:r>
        <w:rPr>
          <w:rFonts w:ascii="GHEA Grapalat" w:hAnsi="GHEA Grapalat"/>
          <w:i/>
        </w:rPr>
        <w:br w:type="page"/>
      </w:r>
    </w:p>
    <w:p w14:paraId="2267895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790D303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9FF84C0"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2A947A6A"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1D2904FC"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6A6CED" w:rsidRPr="006A6CED">
        <w:rPr>
          <w:rFonts w:ascii="GHEA Grapalat" w:hAnsi="GHEA Grapalat"/>
          <w:b/>
        </w:rPr>
        <w:t>ПО СТРОИТЕЛХСТВУ ДЕТСКОГО САДА ОБШИНЫ АРЗНИ, РЕКОНСТРУКЦИЮ КРЫШИ И  УЛУЧШЕНИЕ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14:paraId="0276EE19" w14:textId="77777777" w:rsidTr="003D2146">
        <w:trPr>
          <w:cantSplit/>
          <w:jc w:val="center"/>
        </w:trPr>
        <w:tc>
          <w:tcPr>
            <w:tcW w:w="816" w:type="dxa"/>
            <w:vMerge w:val="restart"/>
            <w:vAlign w:val="center"/>
          </w:tcPr>
          <w:p w14:paraId="49B0EE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14:paraId="23ADD16C"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E47E1F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14:paraId="06B5AB3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11"/>
              <w:t>**</w:t>
            </w:r>
          </w:p>
        </w:tc>
      </w:tr>
      <w:tr w:rsidR="00BB28C8" w:rsidRPr="009F3DC7" w14:paraId="094F2F03" w14:textId="77777777" w:rsidTr="003D2146">
        <w:trPr>
          <w:cantSplit/>
          <w:trHeight w:val="586"/>
          <w:jc w:val="center"/>
        </w:trPr>
        <w:tc>
          <w:tcPr>
            <w:tcW w:w="816" w:type="dxa"/>
            <w:vMerge/>
            <w:vAlign w:val="center"/>
          </w:tcPr>
          <w:p w14:paraId="2798EBA2" w14:textId="77777777" w:rsidR="00BB28C8" w:rsidRPr="00517562" w:rsidRDefault="00BB28C8" w:rsidP="003D2146">
            <w:pPr>
              <w:widowControl w:val="0"/>
              <w:spacing w:after="120"/>
              <w:jc w:val="both"/>
              <w:rPr>
                <w:rFonts w:ascii="GHEA Grapalat" w:hAnsi="GHEA Grapalat"/>
                <w:sz w:val="20"/>
                <w:szCs w:val="20"/>
              </w:rPr>
            </w:pPr>
          </w:p>
        </w:tc>
        <w:tc>
          <w:tcPr>
            <w:tcW w:w="4962" w:type="dxa"/>
            <w:vMerge/>
          </w:tcPr>
          <w:p w14:paraId="30946253"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478CC4AC"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14:paraId="7E61CF00"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56E2C0C1" w14:textId="77777777" w:rsidTr="003D2146">
        <w:trPr>
          <w:trHeight w:val="586"/>
          <w:jc w:val="center"/>
        </w:trPr>
        <w:tc>
          <w:tcPr>
            <w:tcW w:w="816" w:type="dxa"/>
            <w:vAlign w:val="center"/>
          </w:tcPr>
          <w:p w14:paraId="3DCB2AE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14:paraId="3638DAB2"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3E2ABA27"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08343BB2" w14:textId="77777777" w:rsidR="00BB28C8" w:rsidRPr="00517562" w:rsidRDefault="00BB28C8" w:rsidP="003D2146">
            <w:pPr>
              <w:widowControl w:val="0"/>
              <w:spacing w:after="120"/>
              <w:rPr>
                <w:rFonts w:ascii="GHEA Grapalat" w:hAnsi="GHEA Grapalat"/>
                <w:sz w:val="20"/>
                <w:szCs w:val="20"/>
              </w:rPr>
            </w:pPr>
          </w:p>
        </w:tc>
      </w:tr>
      <w:tr w:rsidR="00BB28C8" w:rsidRPr="009F3DC7" w14:paraId="7F39FB4B" w14:textId="77777777" w:rsidTr="003D2146">
        <w:trPr>
          <w:trHeight w:val="586"/>
          <w:jc w:val="center"/>
        </w:trPr>
        <w:tc>
          <w:tcPr>
            <w:tcW w:w="816" w:type="dxa"/>
            <w:vAlign w:val="center"/>
          </w:tcPr>
          <w:p w14:paraId="54098294"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14:paraId="0BE35923"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2BDF4060"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2EB5603E" w14:textId="77777777" w:rsidR="00BB28C8" w:rsidRPr="00517562" w:rsidRDefault="00BB28C8" w:rsidP="003D2146">
            <w:pPr>
              <w:widowControl w:val="0"/>
              <w:spacing w:after="120"/>
              <w:rPr>
                <w:rFonts w:ascii="GHEA Grapalat" w:hAnsi="GHEA Grapalat"/>
                <w:sz w:val="20"/>
                <w:szCs w:val="20"/>
              </w:rPr>
            </w:pPr>
          </w:p>
        </w:tc>
      </w:tr>
      <w:tr w:rsidR="00BB28C8" w:rsidRPr="009F3DC7" w14:paraId="0EB97C83" w14:textId="77777777" w:rsidTr="003D2146">
        <w:trPr>
          <w:trHeight w:val="586"/>
          <w:jc w:val="center"/>
        </w:trPr>
        <w:tc>
          <w:tcPr>
            <w:tcW w:w="816" w:type="dxa"/>
            <w:vAlign w:val="center"/>
          </w:tcPr>
          <w:p w14:paraId="6E6A651A"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14:paraId="02B59634"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0B4FF0D5"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14D6C7BE" w14:textId="77777777" w:rsidR="00BB28C8" w:rsidRPr="00517562" w:rsidRDefault="00BB28C8" w:rsidP="003D2146">
            <w:pPr>
              <w:widowControl w:val="0"/>
              <w:spacing w:after="120"/>
              <w:rPr>
                <w:rFonts w:ascii="GHEA Grapalat" w:hAnsi="GHEA Grapalat"/>
                <w:sz w:val="20"/>
                <w:szCs w:val="20"/>
              </w:rPr>
            </w:pPr>
          </w:p>
        </w:tc>
      </w:tr>
      <w:tr w:rsidR="00BB28C8" w:rsidRPr="009F3DC7" w14:paraId="3BC60AA1" w14:textId="77777777" w:rsidTr="003D2146">
        <w:trPr>
          <w:trHeight w:val="586"/>
          <w:jc w:val="center"/>
        </w:trPr>
        <w:tc>
          <w:tcPr>
            <w:tcW w:w="816" w:type="dxa"/>
            <w:vAlign w:val="center"/>
          </w:tcPr>
          <w:p w14:paraId="7CEA768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14:paraId="49D225CC"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1E00D203"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20857AD5" w14:textId="77777777" w:rsidR="00BB28C8" w:rsidRPr="00517562" w:rsidRDefault="00BB28C8" w:rsidP="003D2146">
            <w:pPr>
              <w:widowControl w:val="0"/>
              <w:spacing w:after="120"/>
              <w:rPr>
                <w:rFonts w:ascii="GHEA Grapalat" w:hAnsi="GHEA Grapalat"/>
                <w:sz w:val="20"/>
                <w:szCs w:val="20"/>
              </w:rPr>
            </w:pPr>
          </w:p>
        </w:tc>
      </w:tr>
      <w:tr w:rsidR="00BB28C8" w:rsidRPr="009F3DC7" w14:paraId="29C0AB91" w14:textId="77777777" w:rsidTr="003D2146">
        <w:trPr>
          <w:trHeight w:val="586"/>
          <w:jc w:val="center"/>
        </w:trPr>
        <w:tc>
          <w:tcPr>
            <w:tcW w:w="816" w:type="dxa"/>
            <w:vAlign w:val="center"/>
          </w:tcPr>
          <w:p w14:paraId="3792A6B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14:paraId="1013A237"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5C42CDA1"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09D7756E" w14:textId="77777777" w:rsidR="00BB28C8" w:rsidRPr="00517562" w:rsidRDefault="00BB28C8" w:rsidP="003D2146">
            <w:pPr>
              <w:widowControl w:val="0"/>
              <w:spacing w:after="120"/>
              <w:rPr>
                <w:rFonts w:ascii="GHEA Grapalat" w:hAnsi="GHEA Grapalat"/>
                <w:sz w:val="20"/>
                <w:szCs w:val="20"/>
              </w:rPr>
            </w:pPr>
          </w:p>
        </w:tc>
      </w:tr>
      <w:tr w:rsidR="00BB28C8" w:rsidRPr="009F3DC7" w14:paraId="007A8FC7" w14:textId="77777777" w:rsidTr="003D2146">
        <w:trPr>
          <w:trHeight w:val="586"/>
          <w:jc w:val="center"/>
        </w:trPr>
        <w:tc>
          <w:tcPr>
            <w:tcW w:w="816" w:type="dxa"/>
            <w:vAlign w:val="center"/>
          </w:tcPr>
          <w:p w14:paraId="5F82B2C4"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14:paraId="3410E1EB"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06B7D09D" w14:textId="77777777"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14:paraId="54CABB26" w14:textId="77777777" w:rsidR="00BB28C8" w:rsidRPr="00517562" w:rsidRDefault="00BB28C8" w:rsidP="003D2146">
            <w:pPr>
              <w:widowControl w:val="0"/>
              <w:spacing w:after="120"/>
              <w:rPr>
                <w:rFonts w:ascii="GHEA Grapalat" w:hAnsi="GHEA Grapalat"/>
                <w:sz w:val="20"/>
                <w:szCs w:val="20"/>
              </w:rPr>
            </w:pPr>
          </w:p>
        </w:tc>
      </w:tr>
      <w:tr w:rsidR="00BB28C8" w:rsidRPr="009F3DC7" w14:paraId="39B59C6B" w14:textId="77777777" w:rsidTr="003D2146">
        <w:trPr>
          <w:cantSplit/>
          <w:trHeight w:val="586"/>
          <w:jc w:val="center"/>
        </w:trPr>
        <w:tc>
          <w:tcPr>
            <w:tcW w:w="5778" w:type="dxa"/>
            <w:gridSpan w:val="2"/>
            <w:vAlign w:val="center"/>
          </w:tcPr>
          <w:p w14:paraId="78EA7924"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14:paraId="56364E97" w14:textId="77777777"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14:paraId="7C71ED9D" w14:textId="77777777" w:rsidR="00BB28C8" w:rsidRPr="00517562" w:rsidRDefault="00BB28C8" w:rsidP="003D2146">
            <w:pPr>
              <w:widowControl w:val="0"/>
              <w:spacing w:after="120"/>
              <w:jc w:val="center"/>
              <w:rPr>
                <w:rFonts w:ascii="GHEA Grapalat" w:hAnsi="GHEA Grapalat"/>
                <w:b/>
                <w:sz w:val="20"/>
                <w:szCs w:val="20"/>
              </w:rPr>
            </w:pPr>
          </w:p>
        </w:tc>
      </w:tr>
    </w:tbl>
    <w:p w14:paraId="073E7C6E"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9C42F68" w14:textId="77777777" w:rsidTr="003D2146">
        <w:trPr>
          <w:jc w:val="center"/>
        </w:trPr>
        <w:tc>
          <w:tcPr>
            <w:tcW w:w="4536" w:type="dxa"/>
          </w:tcPr>
          <w:p w14:paraId="03384D5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1FC0A74"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5D29C3AE"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644DC4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AC26E9F"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01AAEC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AAF6959"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26695480"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1DB6BD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065B73A3"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7D6FF94C"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4BBBC495"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7D715839"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00528995"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7974CACE"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10952B17"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100FB4EF" w14:textId="77777777" w:rsidTr="003D2146">
        <w:trPr>
          <w:jc w:val="center"/>
        </w:trPr>
        <w:tc>
          <w:tcPr>
            <w:tcW w:w="10955" w:type="dxa"/>
            <w:gridSpan w:val="16"/>
          </w:tcPr>
          <w:p w14:paraId="45A2C295"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4ADFCC6A" w14:textId="77777777" w:rsidTr="003D2146">
        <w:trPr>
          <w:jc w:val="center"/>
        </w:trPr>
        <w:tc>
          <w:tcPr>
            <w:tcW w:w="1259" w:type="dxa"/>
            <w:vAlign w:val="center"/>
          </w:tcPr>
          <w:p w14:paraId="459CF064"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30BF15AE"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2DAF768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3F62C301"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13"/>
              <w:t>**</w:t>
            </w:r>
          </w:p>
        </w:tc>
      </w:tr>
      <w:tr w:rsidR="00BB28C8" w:rsidRPr="00685FDC" w14:paraId="7E0B725C" w14:textId="77777777" w:rsidTr="003D2146">
        <w:trPr>
          <w:cantSplit/>
          <w:trHeight w:val="1134"/>
          <w:jc w:val="center"/>
        </w:trPr>
        <w:tc>
          <w:tcPr>
            <w:tcW w:w="1259" w:type="dxa"/>
          </w:tcPr>
          <w:p w14:paraId="06B1CA30"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6DA65872" w14:textId="77777777" w:rsidR="00BB28C8" w:rsidRPr="00685FDC" w:rsidRDefault="00BB28C8" w:rsidP="003D2146">
            <w:pPr>
              <w:widowControl w:val="0"/>
              <w:spacing w:after="120"/>
              <w:jc w:val="center"/>
              <w:rPr>
                <w:rFonts w:ascii="GHEA Grapalat" w:hAnsi="GHEA Grapalat"/>
                <w:sz w:val="14"/>
                <w:szCs w:val="16"/>
              </w:rPr>
            </w:pPr>
          </w:p>
        </w:tc>
        <w:tc>
          <w:tcPr>
            <w:tcW w:w="1019" w:type="dxa"/>
          </w:tcPr>
          <w:p w14:paraId="219BF26B"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76AFC70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5072BD9E"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5CE1363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46EA5B7C"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7C48D06"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3A62E50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EF8890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1FAD51F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572F5AB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EB7BF00"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7A27366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D5EA0E6"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424F7A16"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2D0B44" w:rsidRPr="00685FDC" w14:paraId="5E1BA560" w14:textId="77777777" w:rsidTr="007F4237">
        <w:trPr>
          <w:cantSplit/>
          <w:trHeight w:val="1134"/>
          <w:jc w:val="center"/>
        </w:trPr>
        <w:tc>
          <w:tcPr>
            <w:tcW w:w="1259" w:type="dxa"/>
          </w:tcPr>
          <w:p w14:paraId="182F217F" w14:textId="77777777" w:rsidR="002D0B44" w:rsidRPr="002D0B44" w:rsidRDefault="002D0B44" w:rsidP="002D0B44">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14:paraId="6324B22B" w14:textId="77777777" w:rsidR="002D0B44" w:rsidRPr="002D0B44" w:rsidRDefault="002D0B44" w:rsidP="002D0B44">
            <w:pPr>
              <w:widowControl w:val="0"/>
              <w:spacing w:after="120"/>
              <w:jc w:val="center"/>
              <w:rPr>
                <w:rFonts w:ascii="GHEA Grapalat" w:hAnsi="GHEA Grapalat"/>
                <w:sz w:val="16"/>
                <w:szCs w:val="16"/>
              </w:rPr>
            </w:pPr>
            <w:r w:rsidRPr="00917271">
              <w:rPr>
                <w:rFonts w:ascii="GHEA Grapalat" w:hAnsi="GHEA Grapalat"/>
                <w:sz w:val="20"/>
                <w:lang w:val="es-ES"/>
              </w:rPr>
              <w:t>45211228</w:t>
            </w:r>
          </w:p>
        </w:tc>
        <w:tc>
          <w:tcPr>
            <w:tcW w:w="1019" w:type="dxa"/>
          </w:tcPr>
          <w:p w14:paraId="11D3FBD5" w14:textId="77777777" w:rsidR="002D0B44" w:rsidRPr="00685FDC" w:rsidRDefault="002D0B44" w:rsidP="002D0B44">
            <w:pPr>
              <w:widowControl w:val="0"/>
              <w:spacing w:after="120"/>
              <w:jc w:val="center"/>
              <w:rPr>
                <w:rFonts w:ascii="GHEA Grapalat" w:hAnsi="GHEA Grapalat"/>
                <w:sz w:val="14"/>
                <w:szCs w:val="16"/>
              </w:rPr>
            </w:pPr>
            <w:r w:rsidRPr="002D0B44">
              <w:rPr>
                <w:rFonts w:ascii="GHEA Grapalat" w:hAnsi="GHEA Grapalat"/>
                <w:i/>
                <w:sz w:val="16"/>
                <w:szCs w:val="16"/>
              </w:rPr>
              <w:t xml:space="preserve">Работ по строительству детского сада общины Арзни, реконструкцию крыши и  </w:t>
            </w:r>
            <w:r w:rsidRPr="002D0B44">
              <w:rPr>
                <w:rFonts w:ascii="GHEA Grapalat" w:hAnsi="GHEA Grapalat"/>
                <w:sz w:val="16"/>
                <w:szCs w:val="16"/>
              </w:rPr>
              <w:t xml:space="preserve">улучшение </w:t>
            </w:r>
            <w:r w:rsidRPr="002D0B44">
              <w:rPr>
                <w:rFonts w:ascii="GHEA Grapalat" w:hAnsi="GHEA Grapalat"/>
                <w:i/>
                <w:sz w:val="16"/>
                <w:szCs w:val="16"/>
              </w:rPr>
              <w:t>участка</w:t>
            </w:r>
          </w:p>
        </w:tc>
        <w:tc>
          <w:tcPr>
            <w:tcW w:w="582" w:type="dxa"/>
          </w:tcPr>
          <w:p w14:paraId="0C70D68D" w14:textId="77777777" w:rsidR="002D0B44" w:rsidRPr="00E6597C" w:rsidRDefault="002D0B44" w:rsidP="002D0B44">
            <w:pPr>
              <w:jc w:val="center"/>
              <w:rPr>
                <w:rFonts w:ascii="GHEA Grapalat" w:hAnsi="GHEA Grapalat"/>
                <w:sz w:val="20"/>
                <w:lang w:val="pt-BR"/>
              </w:rPr>
            </w:pPr>
          </w:p>
          <w:p w14:paraId="5FE38D3A" w14:textId="77777777" w:rsidR="002D0B44" w:rsidRPr="00E6597C" w:rsidRDefault="002D0B44" w:rsidP="002D0B44">
            <w:pPr>
              <w:jc w:val="center"/>
              <w:rPr>
                <w:rFonts w:ascii="GHEA Grapalat" w:hAnsi="GHEA Grapalat"/>
                <w:sz w:val="20"/>
                <w:lang w:val="pt-BR"/>
              </w:rPr>
            </w:pPr>
          </w:p>
          <w:p w14:paraId="37ADD824" w14:textId="77777777" w:rsidR="002D0B44" w:rsidRPr="00072E10" w:rsidRDefault="002D0B44" w:rsidP="002D0B44">
            <w:pPr>
              <w:jc w:val="center"/>
              <w:rPr>
                <w:rFonts w:ascii="GHEA Grapalat" w:hAnsi="GHEA Grapalat"/>
                <w:lang w:val="hy-AM"/>
              </w:rPr>
            </w:pPr>
            <w:r>
              <w:rPr>
                <w:rFonts w:ascii="GHEA Grapalat" w:hAnsi="GHEA Grapalat"/>
                <w:sz w:val="20"/>
                <w:lang w:val="hy-AM"/>
              </w:rPr>
              <w:t>-</w:t>
            </w:r>
          </w:p>
        </w:tc>
        <w:tc>
          <w:tcPr>
            <w:tcW w:w="700" w:type="dxa"/>
          </w:tcPr>
          <w:p w14:paraId="2349B067" w14:textId="77777777" w:rsidR="002D0B44" w:rsidRPr="00E6597C" w:rsidRDefault="002D0B44" w:rsidP="002D0B44">
            <w:pPr>
              <w:jc w:val="center"/>
              <w:rPr>
                <w:rFonts w:ascii="GHEA Grapalat" w:hAnsi="GHEA Grapalat"/>
                <w:sz w:val="20"/>
                <w:lang w:val="pt-BR"/>
              </w:rPr>
            </w:pPr>
          </w:p>
          <w:p w14:paraId="5D01124B" w14:textId="77777777" w:rsidR="002D0B44" w:rsidRPr="00E6597C" w:rsidRDefault="002D0B44" w:rsidP="002D0B44">
            <w:pPr>
              <w:jc w:val="center"/>
              <w:rPr>
                <w:rFonts w:ascii="GHEA Grapalat" w:hAnsi="GHEA Grapalat"/>
                <w:sz w:val="20"/>
                <w:lang w:val="pt-BR"/>
              </w:rPr>
            </w:pPr>
          </w:p>
          <w:p w14:paraId="0D27ADE7" w14:textId="77777777" w:rsidR="002D0B44" w:rsidRPr="00072E10" w:rsidRDefault="002D0B44" w:rsidP="002D0B44">
            <w:pPr>
              <w:jc w:val="center"/>
              <w:rPr>
                <w:rFonts w:ascii="GHEA Grapalat" w:hAnsi="GHEA Grapalat"/>
                <w:lang w:val="hy-AM"/>
              </w:rPr>
            </w:pPr>
            <w:r>
              <w:rPr>
                <w:rFonts w:ascii="GHEA Grapalat" w:hAnsi="GHEA Grapalat"/>
                <w:sz w:val="20"/>
                <w:lang w:val="hy-AM"/>
              </w:rPr>
              <w:t>-</w:t>
            </w:r>
          </w:p>
        </w:tc>
        <w:tc>
          <w:tcPr>
            <w:tcW w:w="431" w:type="dxa"/>
          </w:tcPr>
          <w:p w14:paraId="4647248D" w14:textId="77777777" w:rsidR="002D0B44" w:rsidRPr="00E6597C" w:rsidRDefault="002D0B44" w:rsidP="002D0B44">
            <w:pPr>
              <w:jc w:val="center"/>
              <w:rPr>
                <w:rFonts w:ascii="GHEA Grapalat" w:hAnsi="GHEA Grapalat"/>
                <w:sz w:val="20"/>
                <w:lang w:val="pt-BR"/>
              </w:rPr>
            </w:pPr>
          </w:p>
          <w:p w14:paraId="32520074" w14:textId="77777777" w:rsidR="002D0B44" w:rsidRPr="00E6597C" w:rsidRDefault="002D0B44" w:rsidP="002D0B44">
            <w:pPr>
              <w:jc w:val="center"/>
              <w:rPr>
                <w:rFonts w:ascii="GHEA Grapalat" w:hAnsi="GHEA Grapalat"/>
                <w:sz w:val="20"/>
                <w:lang w:val="pt-BR"/>
              </w:rPr>
            </w:pPr>
          </w:p>
          <w:p w14:paraId="0EE823B5" w14:textId="77777777" w:rsidR="002D0B44" w:rsidRPr="00072E10" w:rsidRDefault="002D0B44" w:rsidP="002D0B44">
            <w:pPr>
              <w:jc w:val="center"/>
              <w:rPr>
                <w:rFonts w:ascii="GHEA Grapalat" w:hAnsi="GHEA Grapalat" w:cs="Arial"/>
                <w:sz w:val="18"/>
                <w:szCs w:val="18"/>
                <w:lang w:val="hy-AM"/>
              </w:rPr>
            </w:pPr>
            <w:r>
              <w:rPr>
                <w:rFonts w:ascii="GHEA Grapalat" w:hAnsi="GHEA Grapalat"/>
                <w:sz w:val="20"/>
                <w:lang w:val="hy-AM"/>
              </w:rPr>
              <w:t>-</w:t>
            </w:r>
          </w:p>
        </w:tc>
        <w:tc>
          <w:tcPr>
            <w:tcW w:w="556" w:type="dxa"/>
          </w:tcPr>
          <w:p w14:paraId="7AAE87C1" w14:textId="77777777" w:rsidR="002D0B44" w:rsidRPr="00E6597C" w:rsidRDefault="002D0B44" w:rsidP="002D0B44">
            <w:pPr>
              <w:jc w:val="center"/>
              <w:rPr>
                <w:rFonts w:ascii="GHEA Grapalat" w:hAnsi="GHEA Grapalat"/>
                <w:sz w:val="20"/>
                <w:lang w:val="pt-BR"/>
              </w:rPr>
            </w:pPr>
          </w:p>
          <w:p w14:paraId="149AEF60" w14:textId="77777777" w:rsidR="002D0B44" w:rsidRPr="00E6597C" w:rsidRDefault="002D0B44" w:rsidP="002D0B44">
            <w:pPr>
              <w:jc w:val="center"/>
              <w:rPr>
                <w:rFonts w:ascii="GHEA Grapalat" w:hAnsi="GHEA Grapalat"/>
                <w:sz w:val="20"/>
                <w:lang w:val="pt-BR"/>
              </w:rPr>
            </w:pPr>
          </w:p>
          <w:p w14:paraId="16DDFDE2" w14:textId="77777777" w:rsidR="002D0B44" w:rsidRPr="00072E10" w:rsidRDefault="002D0B44" w:rsidP="002D0B44">
            <w:pPr>
              <w:jc w:val="center"/>
              <w:rPr>
                <w:rFonts w:ascii="GHEA Grapalat" w:hAnsi="GHEA Grapalat" w:cs="Arial"/>
                <w:sz w:val="18"/>
                <w:szCs w:val="18"/>
                <w:lang w:val="hy-AM"/>
              </w:rPr>
            </w:pPr>
            <w:r>
              <w:rPr>
                <w:rFonts w:ascii="GHEA Grapalat" w:hAnsi="GHEA Grapalat"/>
                <w:sz w:val="20"/>
                <w:lang w:val="hy-AM"/>
              </w:rPr>
              <w:t>-</w:t>
            </w:r>
          </w:p>
        </w:tc>
        <w:tc>
          <w:tcPr>
            <w:tcW w:w="436" w:type="dxa"/>
          </w:tcPr>
          <w:p w14:paraId="5D618FEE" w14:textId="77777777" w:rsidR="002D0B44" w:rsidRPr="00E6597C" w:rsidRDefault="002D0B44" w:rsidP="002D0B44">
            <w:pPr>
              <w:jc w:val="center"/>
              <w:rPr>
                <w:rFonts w:ascii="GHEA Grapalat" w:hAnsi="GHEA Grapalat"/>
                <w:sz w:val="20"/>
                <w:lang w:val="pt-BR"/>
              </w:rPr>
            </w:pPr>
          </w:p>
          <w:p w14:paraId="02DB8C95" w14:textId="77777777" w:rsidR="002D0B44" w:rsidRPr="00E6597C" w:rsidRDefault="002D0B44" w:rsidP="002D0B44">
            <w:pPr>
              <w:jc w:val="center"/>
              <w:rPr>
                <w:rFonts w:ascii="GHEA Grapalat" w:hAnsi="GHEA Grapalat"/>
                <w:sz w:val="20"/>
                <w:lang w:val="pt-BR"/>
              </w:rPr>
            </w:pPr>
          </w:p>
          <w:p w14:paraId="3BACF1EB" w14:textId="77777777" w:rsidR="002D0B44" w:rsidRPr="00072E10" w:rsidRDefault="002D0B44" w:rsidP="002D0B44">
            <w:pPr>
              <w:jc w:val="center"/>
              <w:rPr>
                <w:rFonts w:ascii="GHEA Grapalat" w:hAnsi="GHEA Grapalat" w:cs="Arial"/>
                <w:sz w:val="18"/>
                <w:szCs w:val="18"/>
                <w:lang w:val="hy-AM"/>
              </w:rPr>
            </w:pPr>
            <w:r>
              <w:rPr>
                <w:rFonts w:ascii="GHEA Grapalat" w:hAnsi="GHEA Grapalat"/>
                <w:sz w:val="20"/>
                <w:lang w:val="hy-AM"/>
              </w:rPr>
              <w:t>-</w:t>
            </w:r>
          </w:p>
        </w:tc>
        <w:tc>
          <w:tcPr>
            <w:tcW w:w="515" w:type="dxa"/>
          </w:tcPr>
          <w:p w14:paraId="74C98A47" w14:textId="77777777" w:rsidR="002D0B44" w:rsidRPr="00E6597C" w:rsidRDefault="002D0B44" w:rsidP="002D0B44">
            <w:pPr>
              <w:jc w:val="center"/>
              <w:rPr>
                <w:rFonts w:ascii="GHEA Grapalat" w:hAnsi="GHEA Grapalat"/>
                <w:sz w:val="20"/>
                <w:lang w:val="pt-BR"/>
              </w:rPr>
            </w:pPr>
          </w:p>
          <w:p w14:paraId="72CAC8B1" w14:textId="77777777" w:rsidR="002D0B44" w:rsidRPr="00E6597C" w:rsidRDefault="002D0B44" w:rsidP="002D0B44">
            <w:pPr>
              <w:jc w:val="center"/>
              <w:rPr>
                <w:rFonts w:ascii="GHEA Grapalat" w:hAnsi="GHEA Grapalat"/>
                <w:sz w:val="20"/>
                <w:lang w:val="pt-BR"/>
              </w:rPr>
            </w:pPr>
          </w:p>
          <w:p w14:paraId="688214BA" w14:textId="77777777" w:rsidR="002D0B44" w:rsidRPr="00072E10" w:rsidRDefault="002D0B44" w:rsidP="002D0B44">
            <w:pPr>
              <w:jc w:val="center"/>
              <w:rPr>
                <w:rFonts w:ascii="GHEA Grapalat" w:hAnsi="GHEA Grapalat" w:cs="Arial"/>
                <w:sz w:val="18"/>
                <w:szCs w:val="18"/>
                <w:lang w:val="hy-AM"/>
              </w:rPr>
            </w:pPr>
            <w:r>
              <w:rPr>
                <w:rFonts w:ascii="GHEA Grapalat" w:hAnsi="GHEA Grapalat"/>
                <w:sz w:val="20"/>
                <w:lang w:val="hy-AM"/>
              </w:rPr>
              <w:t>-</w:t>
            </w:r>
          </w:p>
        </w:tc>
        <w:tc>
          <w:tcPr>
            <w:tcW w:w="477" w:type="dxa"/>
          </w:tcPr>
          <w:p w14:paraId="61620919" w14:textId="77777777" w:rsidR="002D0B44" w:rsidRPr="00E6597C" w:rsidRDefault="002D0B44" w:rsidP="002D0B44">
            <w:pPr>
              <w:jc w:val="center"/>
              <w:rPr>
                <w:rFonts w:ascii="GHEA Grapalat" w:hAnsi="GHEA Grapalat"/>
                <w:sz w:val="20"/>
                <w:lang w:val="pt-BR"/>
              </w:rPr>
            </w:pPr>
          </w:p>
          <w:p w14:paraId="0903E2A5" w14:textId="77777777" w:rsidR="002D0B44" w:rsidRPr="00E6597C" w:rsidRDefault="002D0B44" w:rsidP="002D0B44">
            <w:pPr>
              <w:jc w:val="center"/>
              <w:rPr>
                <w:rFonts w:ascii="GHEA Grapalat" w:hAnsi="GHEA Grapalat"/>
                <w:sz w:val="20"/>
                <w:lang w:val="pt-BR"/>
              </w:rPr>
            </w:pPr>
          </w:p>
          <w:p w14:paraId="751A9041"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31" w:type="dxa"/>
          </w:tcPr>
          <w:p w14:paraId="171D1649" w14:textId="77777777" w:rsidR="002D0B44" w:rsidRPr="00E6597C" w:rsidRDefault="002D0B44" w:rsidP="002D0B44">
            <w:pPr>
              <w:jc w:val="center"/>
              <w:rPr>
                <w:rFonts w:ascii="GHEA Grapalat" w:hAnsi="GHEA Grapalat"/>
                <w:sz w:val="20"/>
                <w:lang w:val="pt-BR"/>
              </w:rPr>
            </w:pPr>
          </w:p>
          <w:p w14:paraId="51ECADFC" w14:textId="77777777" w:rsidR="002D0B44" w:rsidRPr="00E6597C" w:rsidRDefault="002D0B44" w:rsidP="002D0B44">
            <w:pPr>
              <w:jc w:val="center"/>
              <w:rPr>
                <w:rFonts w:ascii="GHEA Grapalat" w:hAnsi="GHEA Grapalat"/>
                <w:sz w:val="20"/>
                <w:lang w:val="pt-BR"/>
              </w:rPr>
            </w:pPr>
          </w:p>
          <w:p w14:paraId="7FDB709D"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729" w:type="dxa"/>
          </w:tcPr>
          <w:p w14:paraId="207C2F99" w14:textId="77777777" w:rsidR="002D0B44" w:rsidRPr="00E6597C" w:rsidRDefault="002D0B44" w:rsidP="002D0B44">
            <w:pPr>
              <w:jc w:val="center"/>
              <w:rPr>
                <w:rFonts w:ascii="GHEA Grapalat" w:hAnsi="GHEA Grapalat"/>
                <w:sz w:val="20"/>
                <w:lang w:val="pt-BR"/>
              </w:rPr>
            </w:pPr>
          </w:p>
          <w:p w14:paraId="573ABE19" w14:textId="77777777" w:rsidR="002D0B44" w:rsidRPr="00E6597C" w:rsidRDefault="002D0B44" w:rsidP="002D0B44">
            <w:pPr>
              <w:jc w:val="center"/>
              <w:rPr>
                <w:rFonts w:ascii="GHEA Grapalat" w:hAnsi="GHEA Grapalat"/>
                <w:sz w:val="20"/>
                <w:lang w:val="pt-BR"/>
              </w:rPr>
            </w:pPr>
          </w:p>
          <w:p w14:paraId="039BA3CC"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663" w:type="dxa"/>
          </w:tcPr>
          <w:p w14:paraId="04E76D01" w14:textId="77777777" w:rsidR="002D0B44" w:rsidRPr="00E6597C" w:rsidRDefault="002D0B44" w:rsidP="002D0B44">
            <w:pPr>
              <w:jc w:val="center"/>
              <w:rPr>
                <w:rFonts w:ascii="GHEA Grapalat" w:hAnsi="GHEA Grapalat"/>
                <w:sz w:val="20"/>
                <w:lang w:val="pt-BR"/>
              </w:rPr>
            </w:pPr>
          </w:p>
          <w:p w14:paraId="3D4D7310" w14:textId="77777777" w:rsidR="002D0B44" w:rsidRPr="00E6597C" w:rsidRDefault="002D0B44" w:rsidP="002D0B44">
            <w:pPr>
              <w:jc w:val="center"/>
              <w:rPr>
                <w:rFonts w:ascii="GHEA Grapalat" w:hAnsi="GHEA Grapalat"/>
                <w:sz w:val="20"/>
                <w:lang w:val="pt-BR"/>
              </w:rPr>
            </w:pPr>
          </w:p>
          <w:p w14:paraId="5F441363"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94" w:type="dxa"/>
          </w:tcPr>
          <w:p w14:paraId="51A8B05B" w14:textId="77777777" w:rsidR="002D0B44" w:rsidRPr="00E6597C" w:rsidRDefault="002D0B44" w:rsidP="002D0B44">
            <w:pPr>
              <w:jc w:val="center"/>
              <w:rPr>
                <w:rFonts w:ascii="GHEA Grapalat" w:hAnsi="GHEA Grapalat"/>
                <w:sz w:val="20"/>
                <w:lang w:val="pt-BR"/>
              </w:rPr>
            </w:pPr>
          </w:p>
          <w:p w14:paraId="4F826268" w14:textId="77777777" w:rsidR="002D0B44" w:rsidRPr="00E6597C" w:rsidRDefault="002D0B44" w:rsidP="002D0B44">
            <w:pPr>
              <w:jc w:val="center"/>
              <w:rPr>
                <w:rFonts w:ascii="GHEA Grapalat" w:hAnsi="GHEA Grapalat"/>
                <w:sz w:val="20"/>
                <w:lang w:val="pt-BR"/>
              </w:rPr>
            </w:pPr>
          </w:p>
          <w:p w14:paraId="58061755"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644" w:type="dxa"/>
          </w:tcPr>
          <w:p w14:paraId="7CB9F2C3" w14:textId="77777777" w:rsidR="002D0B44" w:rsidRPr="00E6597C" w:rsidRDefault="002D0B44" w:rsidP="002D0B44">
            <w:pPr>
              <w:jc w:val="center"/>
              <w:rPr>
                <w:rFonts w:ascii="GHEA Grapalat" w:hAnsi="GHEA Grapalat"/>
                <w:sz w:val="20"/>
                <w:lang w:val="pt-BR"/>
              </w:rPr>
            </w:pPr>
          </w:p>
          <w:p w14:paraId="04A32FB5" w14:textId="77777777" w:rsidR="002D0B44" w:rsidRPr="00E6597C" w:rsidRDefault="002D0B44" w:rsidP="002D0B44">
            <w:pPr>
              <w:jc w:val="center"/>
              <w:rPr>
                <w:rFonts w:ascii="GHEA Grapalat" w:hAnsi="GHEA Grapalat"/>
                <w:sz w:val="20"/>
                <w:lang w:val="pt-BR"/>
              </w:rPr>
            </w:pPr>
          </w:p>
          <w:p w14:paraId="0369F8D1" w14:textId="77777777" w:rsidR="002D0B44" w:rsidRPr="00E6597C" w:rsidRDefault="002D0B44" w:rsidP="002D0B44">
            <w:pPr>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81" w:type="dxa"/>
          </w:tcPr>
          <w:p w14:paraId="137B1709" w14:textId="77777777" w:rsidR="002D0B44" w:rsidRPr="00E6597C" w:rsidRDefault="002D0B44" w:rsidP="002D0B44">
            <w:pPr>
              <w:jc w:val="center"/>
              <w:rPr>
                <w:rFonts w:ascii="GHEA Grapalat" w:hAnsi="GHEA Grapalat"/>
                <w:sz w:val="20"/>
                <w:lang w:val="pt-BR"/>
              </w:rPr>
            </w:pPr>
          </w:p>
          <w:p w14:paraId="742F7514" w14:textId="77777777" w:rsidR="002D0B44" w:rsidRPr="00E6597C" w:rsidRDefault="002D0B44" w:rsidP="002D0B44">
            <w:pPr>
              <w:jc w:val="center"/>
              <w:rPr>
                <w:rFonts w:ascii="GHEA Grapalat" w:hAnsi="GHEA Grapalat"/>
                <w:sz w:val="20"/>
                <w:lang w:val="pt-BR"/>
              </w:rPr>
            </w:pPr>
          </w:p>
          <w:p w14:paraId="5BAB850A" w14:textId="77777777" w:rsidR="002D0B44" w:rsidRPr="00E6597C" w:rsidRDefault="002D0B44" w:rsidP="002D0B44">
            <w:pPr>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bl>
    <w:p w14:paraId="65A43E6C"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FC14843" w14:textId="77777777" w:rsidTr="003D2146">
        <w:trPr>
          <w:jc w:val="center"/>
        </w:trPr>
        <w:tc>
          <w:tcPr>
            <w:tcW w:w="4536" w:type="dxa"/>
          </w:tcPr>
          <w:p w14:paraId="68FB9A4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75BCA2E"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3767F56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2A3DDD6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14:paraId="2262F390"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4926918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7AB0844"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2769196F"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6016D0D"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34FE298D"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14:paraId="158CDFC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8711800"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5B2A1E1"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4A6268FE" w14:textId="77777777" w:rsidTr="003D2146">
        <w:trPr>
          <w:tblCellSpacing w:w="7" w:type="dxa"/>
          <w:jc w:val="center"/>
        </w:trPr>
        <w:tc>
          <w:tcPr>
            <w:tcW w:w="0" w:type="auto"/>
            <w:vAlign w:val="center"/>
          </w:tcPr>
          <w:p w14:paraId="30F8DB1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55FA4E4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7E9A183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789EE93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0364CB1B"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4CD0773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747B545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3A5FB77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050E480B"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0FEE927C"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4E76534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2C656F0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3C62AA3F"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302A01C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693601F"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6EDB78E0"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74B90DA0"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7A4CB4D3"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C1ECAC"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09A18397"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1441EA23"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3FBFEF9F"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4158755D"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09971046" w14:textId="77777777" w:rsidTr="003D2146">
        <w:trPr>
          <w:trHeight w:val="345"/>
          <w:jc w:val="center"/>
        </w:trPr>
        <w:tc>
          <w:tcPr>
            <w:tcW w:w="379" w:type="dxa"/>
            <w:vMerge w:val="restart"/>
            <w:shd w:val="clear" w:color="auto" w:fill="auto"/>
            <w:vAlign w:val="center"/>
          </w:tcPr>
          <w:p w14:paraId="799B3903"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52E72C30"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7064F7D0" w14:textId="77777777" w:rsidTr="003D2146">
        <w:trPr>
          <w:trHeight w:val="152"/>
          <w:jc w:val="center"/>
        </w:trPr>
        <w:tc>
          <w:tcPr>
            <w:tcW w:w="379" w:type="dxa"/>
            <w:vMerge/>
            <w:shd w:val="clear" w:color="auto" w:fill="auto"/>
          </w:tcPr>
          <w:p w14:paraId="0357F0F3"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5FC3517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631A7051"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0853C4F2"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10B73283"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5F1980B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06BBE0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676855FE" w14:textId="77777777" w:rsidTr="003D2146">
        <w:trPr>
          <w:trHeight w:val="152"/>
          <w:jc w:val="center"/>
        </w:trPr>
        <w:tc>
          <w:tcPr>
            <w:tcW w:w="379" w:type="dxa"/>
            <w:vMerge/>
            <w:tcBorders>
              <w:bottom w:val="single" w:sz="4" w:space="0" w:color="auto"/>
            </w:tcBorders>
            <w:shd w:val="clear" w:color="auto" w:fill="auto"/>
          </w:tcPr>
          <w:p w14:paraId="6C83E3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1ABA44A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76E81D8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41C15E4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324A46B9"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6687EFE3"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080AB8A7"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E5A825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1146E26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F5B1CD1" w14:textId="77777777" w:rsidTr="003D2146">
        <w:trPr>
          <w:trHeight w:val="515"/>
          <w:jc w:val="center"/>
        </w:trPr>
        <w:tc>
          <w:tcPr>
            <w:tcW w:w="379" w:type="dxa"/>
            <w:shd w:val="clear" w:color="auto" w:fill="auto"/>
            <w:vAlign w:val="center"/>
          </w:tcPr>
          <w:p w14:paraId="28B7E38A"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31A0FF0C"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08654801"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3087FD4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6C0C0EA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259B7E5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594B206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3227FE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43639BC1"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656AA0F7" w14:textId="77777777" w:rsidTr="003D2146">
        <w:trPr>
          <w:trHeight w:val="515"/>
          <w:jc w:val="center"/>
        </w:trPr>
        <w:tc>
          <w:tcPr>
            <w:tcW w:w="379" w:type="dxa"/>
            <w:shd w:val="clear" w:color="auto" w:fill="auto"/>
          </w:tcPr>
          <w:p w14:paraId="456D78BC"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13BD92F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6ABC29A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4F96EBA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BDAFC1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4B05244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1F4E1E8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2F4D26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5538218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46ADFFAB"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1C361818"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2470372"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69123E8C" w14:textId="77777777" w:rsidTr="003D2146">
        <w:trPr>
          <w:trHeight w:val="266"/>
          <w:tblCellSpacing w:w="7" w:type="dxa"/>
          <w:jc w:val="center"/>
        </w:trPr>
        <w:tc>
          <w:tcPr>
            <w:tcW w:w="0" w:type="auto"/>
            <w:vAlign w:val="center"/>
          </w:tcPr>
          <w:p w14:paraId="595C052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3A3D9F3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37FF9DE4" w14:textId="77777777" w:rsidTr="003D2146">
        <w:trPr>
          <w:trHeight w:val="473"/>
          <w:tblCellSpacing w:w="7" w:type="dxa"/>
          <w:jc w:val="center"/>
        </w:trPr>
        <w:tc>
          <w:tcPr>
            <w:tcW w:w="0" w:type="auto"/>
            <w:vAlign w:val="center"/>
          </w:tcPr>
          <w:p w14:paraId="7BF66FD3"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382CF23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2F558F96"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00723248"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3AEF132B" w14:textId="77777777" w:rsidTr="003D2146">
        <w:trPr>
          <w:trHeight w:val="503"/>
          <w:tblCellSpacing w:w="7" w:type="dxa"/>
          <w:jc w:val="center"/>
        </w:trPr>
        <w:tc>
          <w:tcPr>
            <w:tcW w:w="0" w:type="auto"/>
            <w:vAlign w:val="center"/>
          </w:tcPr>
          <w:p w14:paraId="64591456"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486E0AB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409F239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34264342"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70D00738" w14:textId="77777777" w:rsidTr="003D2146">
        <w:trPr>
          <w:trHeight w:val="281"/>
          <w:tblCellSpacing w:w="7" w:type="dxa"/>
          <w:jc w:val="center"/>
        </w:trPr>
        <w:tc>
          <w:tcPr>
            <w:tcW w:w="0" w:type="auto"/>
            <w:vAlign w:val="center"/>
          </w:tcPr>
          <w:p w14:paraId="00BF2A7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40CC186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77B1EDAB"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7FF7C2E9" w14:textId="77777777" w:rsidR="00BB28C8" w:rsidRDefault="00BB28C8" w:rsidP="00BB28C8">
      <w:pPr>
        <w:rPr>
          <w:rFonts w:ascii="GHEA Grapalat" w:hAnsi="GHEA Grapalat" w:cs="Sylfaen"/>
          <w:b/>
        </w:rPr>
      </w:pPr>
      <w:r>
        <w:rPr>
          <w:rFonts w:ascii="GHEA Grapalat" w:hAnsi="GHEA Grapalat" w:cs="Sylfaen"/>
          <w:b/>
        </w:rPr>
        <w:br w:type="page"/>
      </w:r>
    </w:p>
    <w:p w14:paraId="5EFD6658"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3A4C27FE"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16A715F1" w14:textId="77777777" w:rsidR="00BB28C8" w:rsidRPr="009F3DC7" w:rsidRDefault="00BB28C8" w:rsidP="00BB28C8">
      <w:pPr>
        <w:widowControl w:val="0"/>
        <w:spacing w:after="160" w:line="360" w:lineRule="auto"/>
        <w:jc w:val="center"/>
        <w:rPr>
          <w:rFonts w:ascii="GHEA Grapalat" w:hAnsi="GHEA Grapalat" w:cs="Sylfaen"/>
        </w:rPr>
      </w:pPr>
    </w:p>
    <w:p w14:paraId="230169C9"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08441672"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371DBF66"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0B447770"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5CA6ACD2"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0140E9C8"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325549F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0D026371"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2FADB091"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355B89F3"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13C7F440"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7866A8E0"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8F20996"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1380235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56998D5"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F18D5CF"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6CF230A"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C767178"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5D9230A"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6220D53"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3660910"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1BFE6D94"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6EBED73"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4011AFC"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97516F3" w14:textId="77777777" w:rsidR="00BB28C8" w:rsidRPr="00C8328C" w:rsidRDefault="00BB28C8" w:rsidP="003D2146">
            <w:pPr>
              <w:widowControl w:val="0"/>
              <w:spacing w:after="120"/>
              <w:rPr>
                <w:rFonts w:ascii="GHEA Grapalat" w:hAnsi="GHEA Grapalat" w:cs="Sylfaen"/>
                <w:sz w:val="16"/>
                <w:szCs w:val="16"/>
              </w:rPr>
            </w:pPr>
          </w:p>
        </w:tc>
      </w:tr>
    </w:tbl>
    <w:p w14:paraId="0ABE7FA4"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93364E2"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3B215AE" w14:textId="77777777" w:rsidR="00BB28C8" w:rsidRDefault="00BB28C8" w:rsidP="00BB28C8">
      <w:pPr>
        <w:rPr>
          <w:rFonts w:ascii="GHEA Grapalat" w:hAnsi="GHEA Grapalat"/>
        </w:rPr>
      </w:pPr>
      <w:r>
        <w:rPr>
          <w:rFonts w:ascii="GHEA Grapalat" w:hAnsi="GHEA Grapalat"/>
        </w:rPr>
        <w:br w:type="page"/>
      </w:r>
    </w:p>
    <w:p w14:paraId="71F69D68"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D019FE3"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1AF862D9" w14:textId="77777777" w:rsidTr="003D2146">
        <w:tc>
          <w:tcPr>
            <w:tcW w:w="4785" w:type="dxa"/>
          </w:tcPr>
          <w:p w14:paraId="625F79BD"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03CE434C"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45F4E71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5F512E8C"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501AACBF" w14:textId="77777777" w:rsidTr="003D2146">
        <w:trPr>
          <w:tblCellSpacing w:w="7" w:type="dxa"/>
          <w:jc w:val="center"/>
        </w:trPr>
        <w:tc>
          <w:tcPr>
            <w:tcW w:w="0" w:type="auto"/>
            <w:vAlign w:val="center"/>
          </w:tcPr>
          <w:p w14:paraId="4873939D"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14F2D750"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433AD368"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42CD113A"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2B0062A7" w14:textId="77777777" w:rsidTr="003D2146">
        <w:trPr>
          <w:tblCellSpacing w:w="7" w:type="dxa"/>
          <w:jc w:val="center"/>
        </w:trPr>
        <w:tc>
          <w:tcPr>
            <w:tcW w:w="0" w:type="auto"/>
            <w:vAlign w:val="center"/>
          </w:tcPr>
          <w:p w14:paraId="2A61EA96"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0971561C"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5C012CF0"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3425D8F1"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8D576FC"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404284FA"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52F44615"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9D2DA" w14:textId="77777777" w:rsidR="00141F80" w:rsidRDefault="00141F80">
      <w:r>
        <w:separator/>
      </w:r>
    </w:p>
  </w:endnote>
  <w:endnote w:type="continuationSeparator" w:id="0">
    <w:p w14:paraId="05CB02BB" w14:textId="77777777" w:rsidR="00141F80" w:rsidRDefault="0014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3841"/>
      <w:docPartObj>
        <w:docPartGallery w:val="Page Numbers (Bottom of Page)"/>
        <w:docPartUnique/>
      </w:docPartObj>
    </w:sdtPr>
    <w:sdtEndPr>
      <w:rPr>
        <w:rFonts w:ascii="GHEA Grapalat" w:hAnsi="GHEA Grapalat"/>
        <w:sz w:val="24"/>
        <w:szCs w:val="24"/>
      </w:rPr>
    </w:sdtEndPr>
    <w:sdtContent>
      <w:p w14:paraId="5341F85F" w14:textId="77777777" w:rsidR="00D60743" w:rsidRPr="003E450C" w:rsidRDefault="00D6074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94820">
          <w:rPr>
            <w:rFonts w:ascii="GHEA Grapalat" w:hAnsi="GHEA Grapalat"/>
            <w:noProof/>
            <w:sz w:val="24"/>
            <w:szCs w:val="24"/>
          </w:rPr>
          <w:t>60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E97EF" w14:textId="77777777" w:rsidR="00141F80" w:rsidRDefault="00141F80">
      <w:r>
        <w:separator/>
      </w:r>
    </w:p>
  </w:footnote>
  <w:footnote w:type="continuationSeparator" w:id="0">
    <w:p w14:paraId="7917BFA9" w14:textId="77777777" w:rsidR="00141F80" w:rsidRDefault="00141F80">
      <w:r>
        <w:continuationSeparator/>
      </w:r>
    </w:p>
  </w:footnote>
  <w:footnote w:id="1">
    <w:p w14:paraId="16EF9912" w14:textId="77777777" w:rsidR="00D60743" w:rsidRPr="00A31673" w:rsidRDefault="00D6074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0D01086" w14:textId="77777777" w:rsidR="00D60743" w:rsidRPr="00900E5A" w:rsidRDefault="00D6074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3">
    <w:p w14:paraId="49169502" w14:textId="77777777" w:rsidR="00D60743" w:rsidRDefault="00D6074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025F4DA4" w14:textId="77777777" w:rsidR="00D60743" w:rsidRDefault="00D60743" w:rsidP="006B3E56">
      <w:pPr>
        <w:pStyle w:val="FootnoteText"/>
        <w:rPr>
          <w:rFonts w:asciiTheme="minorHAnsi" w:hAnsiTheme="minorHAnsi"/>
          <w:lang w:val="af-ZA"/>
        </w:rPr>
      </w:pPr>
    </w:p>
  </w:footnote>
  <w:footnote w:id="4">
    <w:p w14:paraId="1D323857" w14:textId="77777777" w:rsidR="00D60743" w:rsidRPr="00990559" w:rsidRDefault="00D60743">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14:paraId="2AA81815" w14:textId="77777777" w:rsidR="00D60743" w:rsidRPr="00D3436F" w:rsidRDefault="00D6074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0DB0AA22" w14:textId="77777777" w:rsidR="00D60743" w:rsidRPr="00D3436F" w:rsidRDefault="00D60743">
      <w:pPr>
        <w:pStyle w:val="FootnoteText"/>
        <w:rPr>
          <w:lang w:val="es-ES"/>
        </w:rPr>
      </w:pPr>
    </w:p>
  </w:footnote>
  <w:footnote w:id="6">
    <w:p w14:paraId="4D7B9F49" w14:textId="77777777" w:rsidR="00D60743" w:rsidRPr="00124BE9" w:rsidRDefault="00D60743"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7">
    <w:p w14:paraId="1A9A918F" w14:textId="77777777" w:rsidR="00D60743" w:rsidRPr="00124BE9" w:rsidRDefault="00D60743"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6CECCDA" w14:textId="77777777" w:rsidR="00D60743" w:rsidRPr="00124BE9" w:rsidRDefault="00D60743" w:rsidP="00BB28C8">
      <w:pPr>
        <w:pStyle w:val="FootnoteText"/>
        <w:widowControl w:val="0"/>
        <w:jc w:val="both"/>
        <w:rPr>
          <w:rFonts w:ascii="GHEA Grapalat" w:hAnsi="GHEA Grapalat"/>
          <w:lang w:val="hy-AM"/>
        </w:rPr>
      </w:pPr>
    </w:p>
  </w:footnote>
  <w:footnote w:id="8">
    <w:p w14:paraId="36959FFC" w14:textId="77777777" w:rsidR="00D60743" w:rsidRPr="00AC7DC5" w:rsidRDefault="00D60743"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252769C1" w14:textId="77777777" w:rsidR="00D60743" w:rsidRPr="00552088" w:rsidRDefault="00D6074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410D778" w14:textId="77777777" w:rsidR="00D60743" w:rsidRPr="004078D0" w:rsidRDefault="00D60743" w:rsidP="00BB28C8">
      <w:pPr>
        <w:pStyle w:val="FootnoteText"/>
        <w:widowControl w:val="0"/>
        <w:jc w:val="both"/>
        <w:rPr>
          <w:rFonts w:ascii="GHEA Grapalat" w:hAnsi="GHEA Grapalat"/>
          <w:sz w:val="2"/>
          <w:szCs w:val="2"/>
          <w:lang w:val="hy-AM"/>
        </w:rPr>
      </w:pPr>
    </w:p>
    <w:p w14:paraId="452705F0" w14:textId="77777777" w:rsidR="00D60743" w:rsidRPr="004078D0" w:rsidRDefault="00D60743" w:rsidP="00BB28C8">
      <w:pPr>
        <w:pStyle w:val="FootnoteText"/>
        <w:widowControl w:val="0"/>
        <w:jc w:val="both"/>
        <w:rPr>
          <w:rFonts w:ascii="GHEA Grapalat" w:hAnsi="GHEA Grapalat"/>
          <w:sz w:val="2"/>
          <w:szCs w:val="2"/>
          <w:lang w:val="hy-AM"/>
        </w:rPr>
      </w:pPr>
    </w:p>
  </w:footnote>
  <w:footnote w:id="9">
    <w:p w14:paraId="051B9F09" w14:textId="77777777" w:rsidR="00D60743" w:rsidRPr="00124BE9" w:rsidRDefault="00D6074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14:paraId="0FB0BD64" w14:textId="77777777" w:rsidR="00D60743" w:rsidRPr="00124BE9" w:rsidRDefault="00D60743"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A5E63BF" w14:textId="77777777" w:rsidR="00D60743" w:rsidRPr="001C4E24" w:rsidRDefault="00D60743" w:rsidP="00BB28C8">
      <w:pPr>
        <w:pStyle w:val="FootnoteText"/>
        <w:rPr>
          <w:lang w:val="hy-AM"/>
        </w:rPr>
      </w:pPr>
    </w:p>
  </w:footnote>
  <w:footnote w:id="11">
    <w:p w14:paraId="622555A0" w14:textId="77777777" w:rsidR="00D60743" w:rsidRPr="00124BE9" w:rsidRDefault="00D60743"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2">
    <w:p w14:paraId="4D52C0A7" w14:textId="77777777" w:rsidR="00D60743" w:rsidRPr="00124BE9" w:rsidRDefault="00D6074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3">
    <w:p w14:paraId="7AB5A539" w14:textId="77777777" w:rsidR="00D60743" w:rsidRPr="00124BE9" w:rsidRDefault="00D6074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1"/>
  </w:num>
  <w:num w:numId="32">
    <w:abstractNumId w:val="29"/>
  </w:num>
  <w:num w:numId="33">
    <w:abstractNumId w:val="25"/>
  </w:num>
  <w:num w:numId="34">
    <w:abstractNumId w:val="1"/>
  </w:num>
  <w:num w:numId="35">
    <w:abstractNumId w:val="13"/>
  </w:num>
  <w:num w:numId="36">
    <w:abstractNumId w:val="18"/>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6C"/>
    <w:rsid w:val="000858EB"/>
    <w:rsid w:val="00085931"/>
    <w:rsid w:val="000878DB"/>
    <w:rsid w:val="00087A30"/>
    <w:rsid w:val="00090699"/>
    <w:rsid w:val="000911CA"/>
    <w:rsid w:val="00092D0A"/>
    <w:rsid w:val="0009380C"/>
    <w:rsid w:val="0009449B"/>
    <w:rsid w:val="000946A3"/>
    <w:rsid w:val="0009493A"/>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1F80"/>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577"/>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414"/>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0B44"/>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ED6"/>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5EA"/>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E9C"/>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CED"/>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028"/>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85F"/>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4820"/>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4B62"/>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226"/>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B31"/>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3F6C"/>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4C1A"/>
    <w:rsid w:val="00B95FE0"/>
    <w:rsid w:val="00B96B73"/>
    <w:rsid w:val="00B975FA"/>
    <w:rsid w:val="00B9778A"/>
    <w:rsid w:val="00B9796D"/>
    <w:rsid w:val="00BA17C2"/>
    <w:rsid w:val="00BA20A5"/>
    <w:rsid w:val="00BA2853"/>
    <w:rsid w:val="00BA3554"/>
    <w:rsid w:val="00BA3C69"/>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743"/>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C51"/>
    <w:rsid w:val="00E02F60"/>
    <w:rsid w:val="00E040F0"/>
    <w:rsid w:val="00E042BC"/>
    <w:rsid w:val="00E04589"/>
    <w:rsid w:val="00E045AE"/>
    <w:rsid w:val="00E046C2"/>
    <w:rsid w:val="00E04FA9"/>
    <w:rsid w:val="00E05CF6"/>
    <w:rsid w:val="00E05F32"/>
    <w:rsid w:val="00E05FDF"/>
    <w:rsid w:val="00E06E9D"/>
    <w:rsid w:val="00E070E6"/>
    <w:rsid w:val="00E0774E"/>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47088"/>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1358"/>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F8AC9"/>
  <w15:docId w15:val="{34334751-6FC8-40BD-AC84-C9B5ED7B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305ED6"/>
    <w:rPr>
      <w:rFonts w:ascii="Arial LatArm" w:hAnsi="Arial LatArm"/>
      <w:sz w:val="24"/>
      <w:lang w:eastAsia="ru-RU"/>
    </w:rPr>
  </w:style>
  <w:style w:type="character" w:customStyle="1" w:styleId="CharChar220">
    <w:name w:val="Char Char22"/>
    <w:rsid w:val="00305ED6"/>
    <w:rPr>
      <w:rFonts w:ascii="Arial Armenian" w:hAnsi="Arial Armenian"/>
      <w:sz w:val="28"/>
      <w:lang w:val="en-US"/>
    </w:rPr>
  </w:style>
  <w:style w:type="character" w:customStyle="1" w:styleId="CharChar200">
    <w:name w:val="Char Char20"/>
    <w:rsid w:val="00305ED6"/>
    <w:rPr>
      <w:rFonts w:ascii="Times LatArm" w:hAnsi="Times LatArm"/>
      <w:b/>
      <w:sz w:val="28"/>
      <w:lang w:val="en-US"/>
    </w:rPr>
  </w:style>
  <w:style w:type="character" w:customStyle="1" w:styleId="CharChar160">
    <w:name w:val="Char Char16"/>
    <w:rsid w:val="00305ED6"/>
    <w:rPr>
      <w:rFonts w:ascii="Times Armenian" w:hAnsi="Times Armenian"/>
      <w:b/>
      <w:lang w:val="hy-AM"/>
    </w:rPr>
  </w:style>
  <w:style w:type="character" w:customStyle="1" w:styleId="CharChar150">
    <w:name w:val="Char Char15"/>
    <w:rsid w:val="00305ED6"/>
    <w:rPr>
      <w:rFonts w:ascii="Times Armenian" w:hAnsi="Times Armenian"/>
      <w:i/>
      <w:lang w:val="nl-NL"/>
    </w:rPr>
  </w:style>
  <w:style w:type="character" w:customStyle="1" w:styleId="CharChar130">
    <w:name w:val="Char Char13"/>
    <w:rsid w:val="00305ED6"/>
    <w:rPr>
      <w:rFonts w:ascii="Arial Armenian" w:hAnsi="Arial Armenian"/>
      <w:lang w:val="en-US"/>
    </w:rPr>
  </w:style>
  <w:style w:type="character" w:customStyle="1" w:styleId="CharChar230">
    <w:name w:val="Char Char23"/>
    <w:rsid w:val="00305ED6"/>
    <w:rPr>
      <w:rFonts w:ascii="Arial Armenian" w:hAnsi="Arial Armenian"/>
      <w:sz w:val="28"/>
      <w:lang w:val="en-US" w:eastAsia="ru-RU" w:bidi="ar-SA"/>
    </w:rPr>
  </w:style>
  <w:style w:type="character" w:customStyle="1" w:styleId="CharChar210">
    <w:name w:val="Char Char21"/>
    <w:rsid w:val="00305ED6"/>
    <w:rPr>
      <w:rFonts w:ascii="Arial LatArm" w:hAnsi="Arial LatArm"/>
      <w:b/>
      <w:color w:val="0000FF"/>
      <w:lang w:val="en-US" w:eastAsia="ru-RU" w:bidi="ar-SA"/>
    </w:rPr>
  </w:style>
  <w:style w:type="character" w:customStyle="1" w:styleId="CharChar250">
    <w:name w:val="Char Char25"/>
    <w:rsid w:val="00305ED6"/>
    <w:rPr>
      <w:rFonts w:ascii="Arial Armenian" w:hAnsi="Arial Armenian"/>
      <w:sz w:val="28"/>
      <w:lang w:val="en-US" w:eastAsia="ru-RU" w:bidi="ar-SA"/>
    </w:rPr>
  </w:style>
  <w:style w:type="character" w:customStyle="1" w:styleId="CharChar240">
    <w:name w:val="Char Char24"/>
    <w:rsid w:val="00305ED6"/>
    <w:rPr>
      <w:rFonts w:ascii="Arial LatArm" w:hAnsi="Arial LatArm"/>
      <w:b/>
      <w:color w:val="0000FF"/>
      <w:lang w:val="en-US" w:eastAsia="ru-RU" w:bidi="ar-SA"/>
    </w:rPr>
  </w:style>
  <w:style w:type="paragraph" w:customStyle="1" w:styleId="Index12">
    <w:name w:val="Index 12"/>
    <w:basedOn w:val="Normal"/>
    <w:rsid w:val="00305ED6"/>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305ED6"/>
    <w:pPr>
      <w:suppressAutoHyphens/>
      <w:spacing w:line="100" w:lineRule="atLeast"/>
    </w:pPr>
    <w:rPr>
      <w:kern w:val="1"/>
      <w:sz w:val="20"/>
      <w:szCs w:val="20"/>
      <w:lang w:val="en-AU" w:eastAsia="ar-SA" w:bidi="ar-SA"/>
    </w:rPr>
  </w:style>
  <w:style w:type="paragraph" w:customStyle="1" w:styleId="Char3CharCharChar0">
    <w:name w:val="Char3 Char Char Char"/>
    <w:basedOn w:val="Normal"/>
    <w:next w:val="Normal"/>
    <w:semiHidden/>
    <w:rsid w:val="00305ED6"/>
    <w:pPr>
      <w:spacing w:after="160" w:line="240" w:lineRule="exact"/>
      <w:jc w:val="both"/>
    </w:pPr>
    <w:rPr>
      <w:rFonts w:ascii="Arial" w:hAnsi="Arial" w:cs="Arial"/>
      <w:b/>
      <w:sz w:val="20"/>
      <w:szCs w:val="20"/>
      <w:lang w:val="en-GB" w:eastAsia="en-US" w:bidi="ar-SA"/>
    </w:rPr>
  </w:style>
  <w:style w:type="character" w:customStyle="1" w:styleId="UnresolvedMention1">
    <w:name w:val="Unresolved Mention1"/>
    <w:uiPriority w:val="99"/>
    <w:semiHidden/>
    <w:unhideWhenUsed/>
    <w:rsid w:val="00305ED6"/>
    <w:rPr>
      <w:color w:val="605E5C"/>
      <w:shd w:val="clear" w:color="auto" w:fill="E1DFDD"/>
    </w:rPr>
  </w:style>
  <w:style w:type="paragraph" w:customStyle="1" w:styleId="msonormal0">
    <w:name w:val="msonormal"/>
    <w:basedOn w:val="Normal"/>
    <w:rsid w:val="00305ED6"/>
    <w:pPr>
      <w:spacing w:before="100" w:beforeAutospacing="1" w:after="100" w:afterAutospacing="1"/>
    </w:pPr>
    <w:rPr>
      <w:lang w:val="en-US" w:eastAsia="en-US" w:bidi="ar-SA"/>
    </w:rPr>
  </w:style>
  <w:style w:type="paragraph" w:customStyle="1" w:styleId="xl76">
    <w:name w:val="xl76"/>
    <w:basedOn w:val="Normal"/>
    <w:rsid w:val="00305ED6"/>
    <w:pPr>
      <w:pBdr>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77">
    <w:name w:val="xl77"/>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bidi="ar-SA"/>
    </w:rPr>
  </w:style>
  <w:style w:type="paragraph" w:customStyle="1" w:styleId="xl78">
    <w:name w:val="xl78"/>
    <w:basedOn w:val="Normal"/>
    <w:rsid w:val="00305ED6"/>
    <w:pPr>
      <w:pBdr>
        <w:top w:val="single" w:sz="4" w:space="0" w:color="auto"/>
        <w:left w:val="single" w:sz="4" w:space="0" w:color="auto"/>
      </w:pBdr>
      <w:spacing w:before="100" w:beforeAutospacing="1" w:after="100" w:afterAutospacing="1"/>
      <w:jc w:val="center"/>
    </w:pPr>
    <w:rPr>
      <w:lang w:val="en-US" w:eastAsia="en-US" w:bidi="ar-SA"/>
    </w:rPr>
  </w:style>
  <w:style w:type="paragraph" w:customStyle="1" w:styleId="xl79">
    <w:name w:val="xl79"/>
    <w:basedOn w:val="Normal"/>
    <w:rsid w:val="00305ED6"/>
    <w:pPr>
      <w:pBdr>
        <w:top w:val="single" w:sz="4" w:space="0" w:color="auto"/>
      </w:pBdr>
      <w:spacing w:before="100" w:beforeAutospacing="1" w:after="100" w:afterAutospacing="1"/>
      <w:jc w:val="center"/>
    </w:pPr>
    <w:rPr>
      <w:lang w:val="en-US" w:eastAsia="en-US" w:bidi="ar-SA"/>
    </w:rPr>
  </w:style>
  <w:style w:type="paragraph" w:customStyle="1" w:styleId="xl80">
    <w:name w:val="xl80"/>
    <w:basedOn w:val="Normal"/>
    <w:rsid w:val="00305ED6"/>
    <w:pPr>
      <w:pBdr>
        <w:bottom w:val="single" w:sz="4" w:space="0" w:color="auto"/>
      </w:pBdr>
      <w:spacing w:before="100" w:beforeAutospacing="1" w:after="100" w:afterAutospacing="1"/>
      <w:jc w:val="center"/>
    </w:pPr>
    <w:rPr>
      <w:lang w:val="en-US" w:eastAsia="en-US" w:bidi="ar-SA"/>
    </w:rPr>
  </w:style>
  <w:style w:type="paragraph" w:customStyle="1" w:styleId="xl81">
    <w:name w:val="xl81"/>
    <w:basedOn w:val="Normal"/>
    <w:rsid w:val="00305ED6"/>
    <w:pPr>
      <w:pBdr>
        <w:top w:val="single" w:sz="4" w:space="0" w:color="auto"/>
        <w:left w:val="single" w:sz="4" w:space="0" w:color="auto"/>
        <w:right w:val="single" w:sz="4" w:space="0" w:color="auto"/>
      </w:pBdr>
      <w:spacing w:before="100" w:beforeAutospacing="1" w:after="100" w:afterAutospacing="1"/>
    </w:pPr>
    <w:rPr>
      <w:lang w:val="en-US" w:eastAsia="en-US" w:bidi="ar-SA"/>
    </w:rPr>
  </w:style>
  <w:style w:type="paragraph" w:customStyle="1" w:styleId="xl82">
    <w:name w:val="xl82"/>
    <w:basedOn w:val="Normal"/>
    <w:rsid w:val="00305ED6"/>
    <w:pPr>
      <w:pBdr>
        <w:top w:val="single" w:sz="4" w:space="0" w:color="auto"/>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83">
    <w:name w:val="xl83"/>
    <w:basedOn w:val="Normal"/>
    <w:rsid w:val="00305ED6"/>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84">
    <w:name w:val="xl84"/>
    <w:basedOn w:val="Normal"/>
    <w:rsid w:val="00305ED6"/>
    <w:pPr>
      <w:spacing w:before="100" w:beforeAutospacing="1" w:after="100" w:afterAutospacing="1"/>
      <w:jc w:val="center"/>
    </w:pPr>
    <w:rPr>
      <w:lang w:val="en-US" w:eastAsia="en-US" w:bidi="ar-SA"/>
    </w:rPr>
  </w:style>
  <w:style w:type="paragraph" w:customStyle="1" w:styleId="xl85">
    <w:name w:val="xl85"/>
    <w:basedOn w:val="Normal"/>
    <w:rsid w:val="00305ED6"/>
    <w:pPr>
      <w:pBdr>
        <w:left w:val="single" w:sz="4" w:space="0" w:color="auto"/>
        <w:right w:val="single" w:sz="4" w:space="0" w:color="auto"/>
      </w:pBdr>
      <w:spacing w:before="100" w:beforeAutospacing="1" w:after="100" w:afterAutospacing="1"/>
    </w:pPr>
    <w:rPr>
      <w:lang w:val="en-US" w:eastAsia="en-US" w:bidi="ar-SA"/>
    </w:rPr>
  </w:style>
  <w:style w:type="paragraph" w:customStyle="1" w:styleId="xl86">
    <w:name w:val="xl86"/>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87">
    <w:name w:val="xl87"/>
    <w:basedOn w:val="Normal"/>
    <w:rsid w:val="00305ED6"/>
    <w:pPr>
      <w:shd w:val="clear" w:color="000000" w:fill="FFFFFF"/>
      <w:spacing w:before="100" w:beforeAutospacing="1" w:after="100" w:afterAutospacing="1"/>
      <w:jc w:val="center"/>
    </w:pPr>
    <w:rPr>
      <w:lang w:val="en-US" w:eastAsia="en-US" w:bidi="ar-SA"/>
    </w:rPr>
  </w:style>
  <w:style w:type="paragraph" w:customStyle="1" w:styleId="xl88">
    <w:name w:val="xl88"/>
    <w:basedOn w:val="Normal"/>
    <w:rsid w:val="00305ED6"/>
    <w:pPr>
      <w:pBdr>
        <w:bottom w:val="single" w:sz="4" w:space="0" w:color="auto"/>
      </w:pBdr>
      <w:spacing w:before="100" w:beforeAutospacing="1" w:after="100" w:afterAutospacing="1"/>
    </w:pPr>
    <w:rPr>
      <w:lang w:val="en-US" w:eastAsia="en-US" w:bidi="ar-SA"/>
    </w:rPr>
  </w:style>
  <w:style w:type="paragraph" w:customStyle="1" w:styleId="xl89">
    <w:name w:val="xl89"/>
    <w:basedOn w:val="Normal"/>
    <w:rsid w:val="00305ED6"/>
    <w:pPr>
      <w:pBdr>
        <w:top w:val="single" w:sz="4" w:space="0" w:color="auto"/>
        <w:bottom w:val="single" w:sz="4" w:space="0" w:color="auto"/>
      </w:pBdr>
      <w:spacing w:before="100" w:beforeAutospacing="1" w:after="100" w:afterAutospacing="1"/>
      <w:jc w:val="center"/>
    </w:pPr>
    <w:rPr>
      <w:lang w:val="en-US" w:eastAsia="en-US" w:bidi="ar-SA"/>
    </w:rPr>
  </w:style>
  <w:style w:type="paragraph" w:customStyle="1" w:styleId="xl90">
    <w:name w:val="xl90"/>
    <w:basedOn w:val="Normal"/>
    <w:rsid w:val="00305ED6"/>
    <w:pPr>
      <w:pBdr>
        <w:top w:val="single" w:sz="4" w:space="0" w:color="auto"/>
        <w:left w:val="single" w:sz="4" w:space="0" w:color="auto"/>
        <w:bottom w:val="single" w:sz="4" w:space="0" w:color="auto"/>
      </w:pBdr>
      <w:spacing w:before="100" w:beforeAutospacing="1" w:after="100" w:afterAutospacing="1"/>
    </w:pPr>
    <w:rPr>
      <w:lang w:val="en-US" w:eastAsia="en-US" w:bidi="ar-SA"/>
    </w:rPr>
  </w:style>
  <w:style w:type="paragraph" w:customStyle="1" w:styleId="xl91">
    <w:name w:val="xl91"/>
    <w:basedOn w:val="Normal"/>
    <w:rsid w:val="00305ED6"/>
    <w:pPr>
      <w:pBdr>
        <w:top w:val="single" w:sz="4" w:space="0" w:color="auto"/>
      </w:pBdr>
      <w:spacing w:before="100" w:beforeAutospacing="1" w:after="100" w:afterAutospacing="1"/>
    </w:pPr>
    <w:rPr>
      <w:lang w:val="en-US" w:eastAsia="en-US" w:bidi="ar-SA"/>
    </w:rPr>
  </w:style>
  <w:style w:type="paragraph" w:customStyle="1" w:styleId="xl92">
    <w:name w:val="xl92"/>
    <w:basedOn w:val="Normal"/>
    <w:rsid w:val="00305ED6"/>
    <w:pPr>
      <w:pBdr>
        <w:top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93">
    <w:name w:val="xl93"/>
    <w:basedOn w:val="Normal"/>
    <w:rsid w:val="00305ED6"/>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94">
    <w:name w:val="xl94"/>
    <w:basedOn w:val="Normal"/>
    <w:rsid w:val="00305ED6"/>
    <w:pPr>
      <w:spacing w:before="100" w:beforeAutospacing="1" w:after="100" w:afterAutospacing="1"/>
    </w:pPr>
    <w:rPr>
      <w:lang w:val="en-US" w:eastAsia="en-US" w:bidi="ar-SA"/>
    </w:rPr>
  </w:style>
  <w:style w:type="paragraph" w:customStyle="1" w:styleId="xl95">
    <w:name w:val="xl95"/>
    <w:basedOn w:val="Normal"/>
    <w:rsid w:val="00305ED6"/>
    <w:pPr>
      <w:pBdr>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96">
    <w:name w:val="xl96"/>
    <w:basedOn w:val="Normal"/>
    <w:rsid w:val="00305ED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97">
    <w:name w:val="xl97"/>
    <w:basedOn w:val="Normal"/>
    <w:rsid w:val="00305ED6"/>
    <w:pPr>
      <w:spacing w:before="100" w:beforeAutospacing="1" w:after="100" w:afterAutospacing="1"/>
    </w:pPr>
    <w:rPr>
      <w:sz w:val="18"/>
      <w:szCs w:val="18"/>
      <w:lang w:val="en-US" w:eastAsia="en-US" w:bidi="ar-SA"/>
    </w:rPr>
  </w:style>
  <w:style w:type="paragraph" w:customStyle="1" w:styleId="xl98">
    <w:name w:val="xl98"/>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bidi="ar-SA"/>
    </w:rPr>
  </w:style>
  <w:style w:type="paragraph" w:customStyle="1" w:styleId="xl99">
    <w:name w:val="xl99"/>
    <w:basedOn w:val="Normal"/>
    <w:rsid w:val="00305ED6"/>
    <w:pPr>
      <w:pBdr>
        <w:top w:val="single" w:sz="4" w:space="0" w:color="auto"/>
        <w:bottom w:val="single" w:sz="4" w:space="0" w:color="auto"/>
      </w:pBdr>
      <w:spacing w:before="100" w:beforeAutospacing="1" w:after="100" w:afterAutospacing="1"/>
      <w:jc w:val="center"/>
    </w:pPr>
    <w:rPr>
      <w:lang w:val="en-US" w:eastAsia="en-US" w:bidi="ar-SA"/>
    </w:rPr>
  </w:style>
  <w:style w:type="paragraph" w:customStyle="1" w:styleId="xl100">
    <w:name w:val="xl100"/>
    <w:basedOn w:val="Normal"/>
    <w:rsid w:val="00305ED6"/>
    <w:pPr>
      <w:pBdr>
        <w:top w:val="single" w:sz="4" w:space="0" w:color="auto"/>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01">
    <w:name w:val="xl101"/>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lang w:val="en-US" w:eastAsia="en-US" w:bidi="ar-SA"/>
    </w:rPr>
  </w:style>
  <w:style w:type="paragraph" w:customStyle="1" w:styleId="xl102">
    <w:name w:val="xl102"/>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03">
    <w:name w:val="xl103"/>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104">
    <w:name w:val="xl104"/>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05">
    <w:name w:val="xl105"/>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06">
    <w:name w:val="xl106"/>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07">
    <w:name w:val="xl107"/>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08">
    <w:name w:val="xl108"/>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09">
    <w:name w:val="xl109"/>
    <w:basedOn w:val="Normal"/>
    <w:rsid w:val="00305ED6"/>
    <w:pPr>
      <w:pBdr>
        <w:bottom w:val="single" w:sz="4" w:space="0" w:color="auto"/>
      </w:pBdr>
      <w:spacing w:before="100" w:beforeAutospacing="1" w:after="100" w:afterAutospacing="1"/>
      <w:jc w:val="center"/>
    </w:pPr>
    <w:rPr>
      <w:lang w:val="en-US" w:eastAsia="en-US" w:bidi="ar-SA"/>
    </w:rPr>
  </w:style>
  <w:style w:type="paragraph" w:customStyle="1" w:styleId="xl110">
    <w:name w:val="xl110"/>
    <w:basedOn w:val="Normal"/>
    <w:rsid w:val="00305ED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111">
    <w:name w:val="xl111"/>
    <w:basedOn w:val="Normal"/>
    <w:rsid w:val="00305ED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112">
    <w:name w:val="xl112"/>
    <w:basedOn w:val="Normal"/>
    <w:rsid w:val="00305ED6"/>
    <w:pPr>
      <w:pBdr>
        <w:top w:val="single" w:sz="4" w:space="0" w:color="auto"/>
        <w:left w:val="single" w:sz="4" w:space="0" w:color="auto"/>
      </w:pBdr>
      <w:spacing w:before="100" w:beforeAutospacing="1" w:after="100" w:afterAutospacing="1"/>
      <w:jc w:val="center"/>
    </w:pPr>
    <w:rPr>
      <w:sz w:val="18"/>
      <w:szCs w:val="18"/>
      <w:lang w:val="en-US" w:eastAsia="en-US" w:bidi="ar-SA"/>
    </w:rPr>
  </w:style>
  <w:style w:type="paragraph" w:customStyle="1" w:styleId="xl113">
    <w:name w:val="xl113"/>
    <w:basedOn w:val="Normal"/>
    <w:rsid w:val="00305ED6"/>
    <w:pPr>
      <w:pBdr>
        <w:left w:val="single" w:sz="4" w:space="0" w:color="auto"/>
      </w:pBdr>
      <w:spacing w:before="100" w:beforeAutospacing="1" w:after="100" w:afterAutospacing="1"/>
      <w:jc w:val="center"/>
    </w:pPr>
    <w:rPr>
      <w:sz w:val="18"/>
      <w:szCs w:val="18"/>
      <w:lang w:val="en-US" w:eastAsia="en-US" w:bidi="ar-SA"/>
    </w:rPr>
  </w:style>
  <w:style w:type="paragraph" w:customStyle="1" w:styleId="xl114">
    <w:name w:val="xl114"/>
    <w:basedOn w:val="Normal"/>
    <w:rsid w:val="00305ED6"/>
    <w:pPr>
      <w:pBdr>
        <w:top w:val="single" w:sz="4" w:space="0" w:color="auto"/>
        <w:left w:val="single" w:sz="4" w:space="0" w:color="auto"/>
        <w:bottom w:val="single" w:sz="4" w:space="0" w:color="auto"/>
      </w:pBdr>
      <w:spacing w:before="100" w:beforeAutospacing="1" w:after="100" w:afterAutospacing="1"/>
      <w:jc w:val="center"/>
    </w:pPr>
    <w:rPr>
      <w:lang w:val="en-US" w:eastAsia="en-US" w:bidi="ar-SA"/>
    </w:rPr>
  </w:style>
  <w:style w:type="paragraph" w:customStyle="1" w:styleId="xl115">
    <w:name w:val="xl115"/>
    <w:basedOn w:val="Normal"/>
    <w:rsid w:val="00305ED6"/>
    <w:pPr>
      <w:pBdr>
        <w:right w:val="single" w:sz="4" w:space="0" w:color="auto"/>
      </w:pBdr>
      <w:spacing w:before="100" w:beforeAutospacing="1" w:after="100" w:afterAutospacing="1"/>
      <w:jc w:val="center"/>
    </w:pPr>
    <w:rPr>
      <w:lang w:val="en-US" w:eastAsia="en-US" w:bidi="ar-SA"/>
    </w:rPr>
  </w:style>
  <w:style w:type="paragraph" w:customStyle="1" w:styleId="xl116">
    <w:name w:val="xl116"/>
    <w:basedOn w:val="Normal"/>
    <w:rsid w:val="00305ED6"/>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color w:val="FFFFFF"/>
      <w:lang w:val="en-US" w:eastAsia="en-US" w:bidi="ar-SA"/>
    </w:rPr>
  </w:style>
  <w:style w:type="paragraph" w:customStyle="1" w:styleId="xl117">
    <w:name w:val="xl117"/>
    <w:basedOn w:val="Normal"/>
    <w:rsid w:val="00305ED6"/>
    <w:pPr>
      <w:pBdr>
        <w:left w:val="single" w:sz="4" w:space="0" w:color="auto"/>
      </w:pBdr>
      <w:spacing w:before="100" w:beforeAutospacing="1" w:after="100" w:afterAutospacing="1"/>
      <w:jc w:val="center"/>
    </w:pPr>
    <w:rPr>
      <w:lang w:val="en-US" w:eastAsia="en-US" w:bidi="ar-SA"/>
    </w:rPr>
  </w:style>
  <w:style w:type="paragraph" w:customStyle="1" w:styleId="xl118">
    <w:name w:val="xl118"/>
    <w:basedOn w:val="Normal"/>
    <w:rsid w:val="00305ED6"/>
    <w:pPr>
      <w:pBdr>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19">
    <w:name w:val="xl119"/>
    <w:basedOn w:val="Normal"/>
    <w:rsid w:val="00305ED6"/>
    <w:pPr>
      <w:spacing w:before="100" w:beforeAutospacing="1" w:after="100" w:afterAutospacing="1"/>
      <w:jc w:val="center"/>
    </w:pPr>
    <w:rPr>
      <w:lang w:val="en-US" w:eastAsia="en-US" w:bidi="ar-SA"/>
    </w:rPr>
  </w:style>
  <w:style w:type="paragraph" w:customStyle="1" w:styleId="xl120">
    <w:name w:val="xl120"/>
    <w:basedOn w:val="Normal"/>
    <w:rsid w:val="00305ED6"/>
    <w:pPr>
      <w:pBdr>
        <w:left w:val="single" w:sz="4" w:space="0" w:color="auto"/>
        <w:bottom w:val="single" w:sz="4" w:space="0" w:color="auto"/>
      </w:pBdr>
      <w:spacing w:before="100" w:beforeAutospacing="1" w:after="100" w:afterAutospacing="1"/>
      <w:jc w:val="center"/>
    </w:pPr>
    <w:rPr>
      <w:lang w:val="en-US" w:eastAsia="en-US" w:bidi="ar-SA"/>
    </w:rPr>
  </w:style>
  <w:style w:type="paragraph" w:customStyle="1" w:styleId="xl121">
    <w:name w:val="xl121"/>
    <w:basedOn w:val="Normal"/>
    <w:rsid w:val="00305ED6"/>
    <w:pPr>
      <w:pBdr>
        <w:bottom w:val="single" w:sz="4" w:space="0" w:color="auto"/>
        <w:right w:val="single" w:sz="4" w:space="0" w:color="auto"/>
      </w:pBdr>
      <w:spacing w:before="100" w:beforeAutospacing="1" w:after="100" w:afterAutospacing="1"/>
      <w:jc w:val="center"/>
    </w:pPr>
    <w:rPr>
      <w:lang w:val="en-US" w:eastAsia="en-US" w:bidi="ar-SA"/>
    </w:rPr>
  </w:style>
  <w:style w:type="paragraph" w:customStyle="1" w:styleId="xl122">
    <w:name w:val="xl122"/>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23">
    <w:name w:val="xl123"/>
    <w:basedOn w:val="Normal"/>
    <w:rsid w:val="00305ED6"/>
    <w:pPr>
      <w:pBdr>
        <w:top w:val="single" w:sz="4" w:space="0" w:color="auto"/>
        <w:right w:val="single" w:sz="4" w:space="0" w:color="auto"/>
      </w:pBdr>
      <w:spacing w:before="100" w:beforeAutospacing="1" w:after="100" w:afterAutospacing="1"/>
      <w:jc w:val="center"/>
    </w:pPr>
    <w:rPr>
      <w:lang w:val="en-US" w:eastAsia="en-US" w:bidi="ar-SA"/>
    </w:rPr>
  </w:style>
  <w:style w:type="paragraph" w:customStyle="1" w:styleId="xl124">
    <w:name w:val="xl124"/>
    <w:basedOn w:val="Normal"/>
    <w:rsid w:val="00305ED6"/>
    <w:pPr>
      <w:pBdr>
        <w:top w:val="single" w:sz="4" w:space="0" w:color="auto"/>
      </w:pBdr>
      <w:shd w:val="clear" w:color="000000" w:fill="FFFFFF"/>
      <w:spacing w:before="100" w:beforeAutospacing="1" w:after="100" w:afterAutospacing="1"/>
      <w:jc w:val="center"/>
    </w:pPr>
    <w:rPr>
      <w:lang w:val="en-US" w:eastAsia="en-US" w:bidi="ar-SA"/>
    </w:rPr>
  </w:style>
  <w:style w:type="paragraph" w:customStyle="1" w:styleId="xl125">
    <w:name w:val="xl125"/>
    <w:basedOn w:val="Normal"/>
    <w:rsid w:val="00305ED6"/>
    <w:pPr>
      <w:pBdr>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126">
    <w:name w:val="xl126"/>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color w:val="FFFFFF"/>
      <w:lang w:val="en-US" w:eastAsia="en-US" w:bidi="ar-SA"/>
    </w:rPr>
  </w:style>
  <w:style w:type="paragraph" w:customStyle="1" w:styleId="xl127">
    <w:name w:val="xl127"/>
    <w:basedOn w:val="Normal"/>
    <w:rsid w:val="00305ED6"/>
    <w:pPr>
      <w:pBdr>
        <w:top w:val="single" w:sz="4" w:space="0" w:color="auto"/>
        <w:right w:val="single" w:sz="4" w:space="0" w:color="auto"/>
      </w:pBdr>
      <w:spacing w:before="100" w:beforeAutospacing="1" w:after="100" w:afterAutospacing="1"/>
      <w:jc w:val="center"/>
    </w:pPr>
    <w:rPr>
      <w:lang w:val="en-US" w:eastAsia="en-US" w:bidi="ar-SA"/>
    </w:rPr>
  </w:style>
  <w:style w:type="paragraph" w:customStyle="1" w:styleId="xl128">
    <w:name w:val="xl128"/>
    <w:basedOn w:val="Normal"/>
    <w:rsid w:val="00305ED6"/>
    <w:pPr>
      <w:pBdr>
        <w:left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29">
    <w:name w:val="xl129"/>
    <w:basedOn w:val="Normal"/>
    <w:rsid w:val="00305ED6"/>
    <w:pPr>
      <w:pBdr>
        <w:top w:val="single" w:sz="4" w:space="0" w:color="auto"/>
        <w:lef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30">
    <w:name w:val="xl130"/>
    <w:basedOn w:val="Normal"/>
    <w:rsid w:val="00305ED6"/>
    <w:pPr>
      <w:pBdr>
        <w:left w:val="single" w:sz="4" w:space="0" w:color="auto"/>
        <w:bottom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31">
    <w:name w:val="xl131"/>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32">
    <w:name w:val="xl132"/>
    <w:basedOn w:val="Normal"/>
    <w:rsid w:val="00305ED6"/>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133">
    <w:name w:val="xl133"/>
    <w:basedOn w:val="Normal"/>
    <w:rsid w:val="00305ED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34">
    <w:name w:val="xl134"/>
    <w:basedOn w:val="Normal"/>
    <w:rsid w:val="00305ED6"/>
    <w:pPr>
      <w:pBdr>
        <w:top w:val="single" w:sz="4" w:space="0" w:color="auto"/>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135">
    <w:name w:val="xl135"/>
    <w:basedOn w:val="Normal"/>
    <w:rsid w:val="00305ED6"/>
    <w:pPr>
      <w:pBdr>
        <w:left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36">
    <w:name w:val="xl136"/>
    <w:basedOn w:val="Normal"/>
    <w:rsid w:val="00305ED6"/>
    <w:pPr>
      <w:pBdr>
        <w:bottom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37">
    <w:name w:val="xl137"/>
    <w:basedOn w:val="Normal"/>
    <w:rsid w:val="00305ED6"/>
    <w:pPr>
      <w:pBdr>
        <w:top w:val="single" w:sz="4" w:space="0" w:color="auto"/>
        <w:left w:val="single" w:sz="4" w:space="0" w:color="auto"/>
      </w:pBdr>
      <w:spacing w:before="100" w:beforeAutospacing="1" w:after="100" w:afterAutospacing="1"/>
      <w:jc w:val="center"/>
    </w:pPr>
    <w:rPr>
      <w:lang w:val="en-US" w:eastAsia="en-US" w:bidi="ar-SA"/>
    </w:rPr>
  </w:style>
  <w:style w:type="paragraph" w:customStyle="1" w:styleId="xl138">
    <w:name w:val="xl138"/>
    <w:basedOn w:val="Normal"/>
    <w:rsid w:val="00305ED6"/>
    <w:pPr>
      <w:pBdr>
        <w:right w:val="single" w:sz="4" w:space="0" w:color="auto"/>
      </w:pBdr>
      <w:spacing w:before="100" w:beforeAutospacing="1" w:after="100" w:afterAutospacing="1"/>
      <w:jc w:val="center"/>
    </w:pPr>
    <w:rPr>
      <w:lang w:val="en-US" w:eastAsia="en-US" w:bidi="ar-SA"/>
    </w:rPr>
  </w:style>
  <w:style w:type="paragraph" w:customStyle="1" w:styleId="xl139">
    <w:name w:val="xl139"/>
    <w:basedOn w:val="Normal"/>
    <w:rsid w:val="00305ED6"/>
    <w:pPr>
      <w:pBdr>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40">
    <w:name w:val="xl140"/>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41">
    <w:name w:val="xl141"/>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142">
    <w:name w:val="xl142"/>
    <w:basedOn w:val="Normal"/>
    <w:rsid w:val="00305ED6"/>
    <w:pPr>
      <w:pBdr>
        <w:top w:val="single" w:sz="4" w:space="0" w:color="auto"/>
        <w:bottom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43">
    <w:name w:val="xl143"/>
    <w:basedOn w:val="Normal"/>
    <w:rsid w:val="00305ED6"/>
    <w:pPr>
      <w:pBdr>
        <w:top w:val="single" w:sz="4" w:space="0" w:color="auto"/>
        <w:bottom w:val="single" w:sz="4" w:space="0" w:color="auto"/>
      </w:pBdr>
      <w:spacing w:before="100" w:beforeAutospacing="1" w:after="100" w:afterAutospacing="1"/>
      <w:textAlignment w:val="center"/>
    </w:pPr>
    <w:rPr>
      <w:lang w:val="en-US" w:eastAsia="en-US" w:bidi="ar-SA"/>
    </w:rPr>
  </w:style>
  <w:style w:type="paragraph" w:customStyle="1" w:styleId="xl144">
    <w:name w:val="xl144"/>
    <w:basedOn w:val="Normal"/>
    <w:rsid w:val="00305ED6"/>
    <w:pPr>
      <w:pBdr>
        <w:top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45">
    <w:name w:val="xl145"/>
    <w:basedOn w:val="Normal"/>
    <w:rsid w:val="00305ED6"/>
    <w:pPr>
      <w:pBdr>
        <w:top w:val="single" w:sz="4" w:space="0" w:color="auto"/>
        <w:left w:val="single" w:sz="4" w:space="0" w:color="auto"/>
      </w:pBdr>
      <w:shd w:val="clear" w:color="000000" w:fill="FFFFFF"/>
      <w:spacing w:before="100" w:beforeAutospacing="1" w:after="100" w:afterAutospacing="1"/>
      <w:jc w:val="center"/>
    </w:pPr>
    <w:rPr>
      <w:lang w:val="en-US" w:eastAsia="en-US" w:bidi="ar-SA"/>
    </w:rPr>
  </w:style>
  <w:style w:type="paragraph" w:customStyle="1" w:styleId="xl146">
    <w:name w:val="xl146"/>
    <w:basedOn w:val="Normal"/>
    <w:rsid w:val="00305ED6"/>
    <w:pPr>
      <w:pBdr>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47">
    <w:name w:val="xl147"/>
    <w:basedOn w:val="Normal"/>
    <w:rsid w:val="00305ED6"/>
    <w:pPr>
      <w:pBdr>
        <w:bottom w:val="single" w:sz="4" w:space="0" w:color="auto"/>
      </w:pBdr>
      <w:spacing w:before="100" w:beforeAutospacing="1" w:after="100" w:afterAutospacing="1"/>
      <w:jc w:val="center"/>
    </w:pPr>
    <w:rPr>
      <w:lang w:val="en-US" w:eastAsia="en-US" w:bidi="ar-SA"/>
    </w:rPr>
  </w:style>
  <w:style w:type="paragraph" w:customStyle="1" w:styleId="xl148">
    <w:name w:val="xl148"/>
    <w:basedOn w:val="Normal"/>
    <w:rsid w:val="00305ED6"/>
    <w:pPr>
      <w:pBdr>
        <w:top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49">
    <w:name w:val="xl149"/>
    <w:basedOn w:val="Normal"/>
    <w:rsid w:val="00305ED6"/>
    <w:pPr>
      <w:pBdr>
        <w:top w:val="single" w:sz="4" w:space="0" w:color="auto"/>
        <w:lef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50">
    <w:name w:val="xl150"/>
    <w:basedOn w:val="Normal"/>
    <w:rsid w:val="00305ED6"/>
    <w:pPr>
      <w:pBdr>
        <w:bottom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51">
    <w:name w:val="xl151"/>
    <w:basedOn w:val="Normal"/>
    <w:rsid w:val="00305ED6"/>
    <w:pPr>
      <w:pBdr>
        <w:left w:val="single" w:sz="4" w:space="0" w:color="auto"/>
        <w:bottom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52">
    <w:name w:val="xl152"/>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53">
    <w:name w:val="xl153"/>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54">
    <w:name w:val="xl154"/>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55">
    <w:name w:val="xl155"/>
    <w:basedOn w:val="Normal"/>
    <w:rsid w:val="00305ED6"/>
    <w:pPr>
      <w:pBdr>
        <w:top w:val="single" w:sz="4" w:space="0" w:color="auto"/>
      </w:pBdr>
      <w:spacing w:before="100" w:beforeAutospacing="1" w:after="100" w:afterAutospacing="1"/>
      <w:jc w:val="center"/>
    </w:pPr>
    <w:rPr>
      <w:lang w:val="en-US" w:eastAsia="en-US" w:bidi="ar-SA"/>
    </w:rPr>
  </w:style>
  <w:style w:type="paragraph" w:customStyle="1" w:styleId="xl156">
    <w:name w:val="xl156"/>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57">
    <w:name w:val="xl157"/>
    <w:basedOn w:val="Normal"/>
    <w:rsid w:val="00305ED6"/>
    <w:pPr>
      <w:pBdr>
        <w:top w:val="single" w:sz="4" w:space="0" w:color="auto"/>
        <w:left w:val="single" w:sz="4" w:space="0" w:color="auto"/>
      </w:pBdr>
      <w:shd w:val="clear" w:color="000000" w:fill="FFFFFF"/>
      <w:spacing w:before="100" w:beforeAutospacing="1" w:after="100" w:afterAutospacing="1"/>
      <w:jc w:val="center"/>
    </w:pPr>
    <w:rPr>
      <w:rFonts w:ascii="Arial LatArm" w:hAnsi="Arial LatArm"/>
      <w:lang w:val="en-US" w:eastAsia="en-US" w:bidi="ar-SA"/>
    </w:rPr>
  </w:style>
  <w:style w:type="paragraph" w:customStyle="1" w:styleId="xl158">
    <w:name w:val="xl158"/>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LatArm" w:hAnsi="Arial LatArm"/>
      <w:lang w:val="en-US" w:eastAsia="en-US" w:bidi="ar-SA"/>
    </w:rPr>
  </w:style>
  <w:style w:type="paragraph" w:customStyle="1" w:styleId="xl159">
    <w:name w:val="xl159"/>
    <w:basedOn w:val="Normal"/>
    <w:rsid w:val="00305ED6"/>
    <w:pPr>
      <w:pBdr>
        <w:top w:val="single" w:sz="4" w:space="0" w:color="auto"/>
        <w:right w:val="single" w:sz="4" w:space="0" w:color="auto"/>
      </w:pBdr>
      <w:shd w:val="clear" w:color="000000" w:fill="FFFFFF"/>
      <w:spacing w:before="100" w:beforeAutospacing="1" w:after="100" w:afterAutospacing="1"/>
      <w:jc w:val="center"/>
    </w:pPr>
    <w:rPr>
      <w:rFonts w:ascii="Arial LatArm" w:hAnsi="Arial LatArm"/>
      <w:lang w:val="en-US" w:eastAsia="en-US" w:bidi="ar-SA"/>
    </w:rPr>
  </w:style>
  <w:style w:type="paragraph" w:customStyle="1" w:styleId="xl160">
    <w:name w:val="xl160"/>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61">
    <w:name w:val="xl161"/>
    <w:basedOn w:val="Normal"/>
    <w:rsid w:val="00305ED6"/>
    <w:pPr>
      <w:pBdr>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62">
    <w:name w:val="xl162"/>
    <w:basedOn w:val="Normal"/>
    <w:rsid w:val="00305ED6"/>
    <w:pPr>
      <w:pBdr>
        <w:left w:val="single" w:sz="4" w:space="0" w:color="auto"/>
      </w:pBdr>
      <w:shd w:val="clear" w:color="000000" w:fill="FFFFFF"/>
      <w:spacing w:before="100" w:beforeAutospacing="1" w:after="100" w:afterAutospacing="1"/>
      <w:jc w:val="center"/>
    </w:pPr>
    <w:rPr>
      <w:rFonts w:ascii="Arial LatArm" w:hAnsi="Arial LatArm"/>
      <w:lang w:val="en-US" w:eastAsia="en-US" w:bidi="ar-SA"/>
    </w:rPr>
  </w:style>
  <w:style w:type="paragraph" w:customStyle="1" w:styleId="xl163">
    <w:name w:val="xl163"/>
    <w:basedOn w:val="Normal"/>
    <w:rsid w:val="00305ED6"/>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color w:val="FFFFFF"/>
      <w:lang w:val="en-US" w:eastAsia="en-US" w:bidi="ar-SA"/>
    </w:rPr>
  </w:style>
  <w:style w:type="paragraph" w:customStyle="1" w:styleId="xl164">
    <w:name w:val="xl164"/>
    <w:basedOn w:val="Normal"/>
    <w:rsid w:val="00305ED6"/>
    <w:pPr>
      <w:pBdr>
        <w:right w:val="single" w:sz="4" w:space="0" w:color="auto"/>
      </w:pBdr>
      <w:shd w:val="clear" w:color="000000" w:fill="FFFFFF"/>
      <w:spacing w:before="100" w:beforeAutospacing="1" w:after="100" w:afterAutospacing="1"/>
      <w:jc w:val="center"/>
    </w:pPr>
    <w:rPr>
      <w:rFonts w:ascii="Arial LatArm" w:hAnsi="Arial LatArm"/>
      <w:lang w:val="en-US" w:eastAsia="en-US" w:bidi="ar-SA"/>
    </w:rPr>
  </w:style>
  <w:style w:type="paragraph" w:customStyle="1" w:styleId="xl165">
    <w:name w:val="xl165"/>
    <w:basedOn w:val="Normal"/>
    <w:rsid w:val="00305ED6"/>
    <w:pPr>
      <w:spacing w:before="100" w:beforeAutospacing="1" w:after="100" w:afterAutospacing="1"/>
      <w:jc w:val="center"/>
    </w:pPr>
    <w:rPr>
      <w:lang w:val="en-US" w:eastAsia="en-US" w:bidi="ar-SA"/>
    </w:rPr>
  </w:style>
  <w:style w:type="paragraph" w:customStyle="1" w:styleId="xl166">
    <w:name w:val="xl166"/>
    <w:basedOn w:val="Normal"/>
    <w:rsid w:val="00305ED6"/>
    <w:pPr>
      <w:pBdr>
        <w:top w:val="single" w:sz="4" w:space="0" w:color="auto"/>
        <w:right w:val="single" w:sz="4" w:space="0" w:color="auto"/>
      </w:pBdr>
      <w:spacing w:before="100" w:beforeAutospacing="1" w:after="100" w:afterAutospacing="1"/>
    </w:pPr>
    <w:rPr>
      <w:rFonts w:ascii="Arial Armenian" w:hAnsi="Arial Armenian"/>
      <w:lang w:val="en-US" w:eastAsia="en-US" w:bidi="ar-SA"/>
    </w:rPr>
  </w:style>
  <w:style w:type="paragraph" w:customStyle="1" w:styleId="xl167">
    <w:name w:val="xl167"/>
    <w:basedOn w:val="Normal"/>
    <w:rsid w:val="00305ED6"/>
    <w:pPr>
      <w:pBdr>
        <w:left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68">
    <w:name w:val="xl168"/>
    <w:basedOn w:val="Normal"/>
    <w:rsid w:val="00305ED6"/>
    <w:pPr>
      <w:pBdr>
        <w:top w:val="single" w:sz="4" w:space="0" w:color="auto"/>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169">
    <w:name w:val="xl169"/>
    <w:basedOn w:val="Normal"/>
    <w:rsid w:val="00305ED6"/>
    <w:pPr>
      <w:pBdr>
        <w:top w:val="single" w:sz="4" w:space="0" w:color="auto"/>
      </w:pBdr>
      <w:spacing w:before="100" w:beforeAutospacing="1" w:after="100" w:afterAutospacing="1"/>
      <w:jc w:val="center"/>
    </w:pPr>
    <w:rPr>
      <w:lang w:val="en-US" w:eastAsia="en-US" w:bidi="ar-SA"/>
    </w:rPr>
  </w:style>
  <w:style w:type="paragraph" w:customStyle="1" w:styleId="xl170">
    <w:name w:val="xl170"/>
    <w:basedOn w:val="Normal"/>
    <w:rsid w:val="00305ED6"/>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171">
    <w:name w:val="xl171"/>
    <w:basedOn w:val="Normal"/>
    <w:rsid w:val="00305ED6"/>
    <w:pPr>
      <w:pBdr>
        <w:left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72">
    <w:name w:val="xl172"/>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73">
    <w:name w:val="xl173"/>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174">
    <w:name w:val="xl174"/>
    <w:basedOn w:val="Normal"/>
    <w:rsid w:val="00305ED6"/>
    <w:pPr>
      <w:pBdr>
        <w:left w:val="single" w:sz="4" w:space="0" w:color="auto"/>
        <w:right w:val="single" w:sz="4" w:space="0" w:color="auto"/>
      </w:pBdr>
      <w:shd w:val="clear" w:color="000000" w:fill="FFFFFF"/>
      <w:spacing w:before="100" w:beforeAutospacing="1" w:after="100" w:afterAutospacing="1"/>
      <w:jc w:val="center"/>
      <w:textAlignment w:val="center"/>
    </w:pPr>
    <w:rPr>
      <w:color w:val="FFFFFF"/>
      <w:lang w:val="en-US" w:eastAsia="en-US" w:bidi="ar-SA"/>
    </w:rPr>
  </w:style>
  <w:style w:type="paragraph" w:customStyle="1" w:styleId="xl175">
    <w:name w:val="xl175"/>
    <w:basedOn w:val="Normal"/>
    <w:rsid w:val="00305ED6"/>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color w:val="FFFFFF"/>
      <w:lang w:val="en-US" w:eastAsia="en-US" w:bidi="ar-SA"/>
    </w:rPr>
  </w:style>
  <w:style w:type="paragraph" w:customStyle="1" w:styleId="xl176">
    <w:name w:val="xl176"/>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color w:val="FFFFFF"/>
      <w:lang w:val="en-US" w:eastAsia="en-US" w:bidi="ar-SA"/>
    </w:rPr>
  </w:style>
  <w:style w:type="paragraph" w:customStyle="1" w:styleId="xl177">
    <w:name w:val="xl177"/>
    <w:basedOn w:val="Normal"/>
    <w:rsid w:val="00305ED6"/>
    <w:pPr>
      <w:pBdr>
        <w:left w:val="single" w:sz="4" w:space="0" w:color="auto"/>
        <w:bottom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78">
    <w:name w:val="xl178"/>
    <w:basedOn w:val="Normal"/>
    <w:rsid w:val="00305ED6"/>
    <w:pPr>
      <w:pBdr>
        <w:top w:val="single" w:sz="4" w:space="0" w:color="auto"/>
      </w:pBdr>
      <w:spacing w:before="100" w:beforeAutospacing="1" w:after="100" w:afterAutospacing="1"/>
    </w:pPr>
    <w:rPr>
      <w:lang w:val="en-US" w:eastAsia="en-US" w:bidi="ar-SA"/>
    </w:rPr>
  </w:style>
  <w:style w:type="paragraph" w:customStyle="1" w:styleId="xl179">
    <w:name w:val="xl179"/>
    <w:basedOn w:val="Normal"/>
    <w:rsid w:val="00305ED6"/>
    <w:pPr>
      <w:spacing w:before="100" w:beforeAutospacing="1" w:after="100" w:afterAutospacing="1"/>
    </w:pPr>
    <w:rPr>
      <w:lang w:val="en-US" w:eastAsia="en-US" w:bidi="ar-SA"/>
    </w:rPr>
  </w:style>
  <w:style w:type="paragraph" w:customStyle="1" w:styleId="xl180">
    <w:name w:val="xl180"/>
    <w:basedOn w:val="Normal"/>
    <w:rsid w:val="00305ED6"/>
    <w:pPr>
      <w:pBdr>
        <w:top w:val="single" w:sz="4" w:space="0" w:color="auto"/>
        <w:right w:val="single" w:sz="4" w:space="0" w:color="auto"/>
      </w:pBdr>
      <w:spacing w:before="100" w:beforeAutospacing="1" w:after="100" w:afterAutospacing="1"/>
    </w:pPr>
    <w:rPr>
      <w:lang w:val="en-US" w:eastAsia="en-US" w:bidi="ar-SA"/>
    </w:rPr>
  </w:style>
  <w:style w:type="paragraph" w:customStyle="1" w:styleId="xl181">
    <w:name w:val="xl181"/>
    <w:basedOn w:val="Normal"/>
    <w:rsid w:val="00305ED6"/>
    <w:pPr>
      <w:pBdr>
        <w:bottom w:val="single" w:sz="4" w:space="0" w:color="auto"/>
      </w:pBdr>
      <w:spacing w:before="100" w:beforeAutospacing="1" w:after="100" w:afterAutospacing="1"/>
    </w:pPr>
    <w:rPr>
      <w:b/>
      <w:bCs/>
      <w:lang w:val="en-US" w:eastAsia="en-US" w:bidi="ar-SA"/>
    </w:rPr>
  </w:style>
  <w:style w:type="paragraph" w:customStyle="1" w:styleId="xl182">
    <w:name w:val="xl182"/>
    <w:basedOn w:val="Normal"/>
    <w:rsid w:val="00305ED6"/>
    <w:pPr>
      <w:pBdr>
        <w:left w:val="single" w:sz="4" w:space="0" w:color="auto"/>
        <w:bottom w:val="single" w:sz="4" w:space="0" w:color="auto"/>
        <w:right w:val="single" w:sz="4" w:space="0" w:color="auto"/>
      </w:pBdr>
      <w:spacing w:before="100" w:beforeAutospacing="1" w:after="100" w:afterAutospacing="1"/>
      <w:jc w:val="center"/>
    </w:pPr>
    <w:rPr>
      <w:color w:val="FFFFFF"/>
      <w:lang w:val="en-US" w:eastAsia="en-US" w:bidi="ar-SA"/>
    </w:rPr>
  </w:style>
  <w:style w:type="paragraph" w:customStyle="1" w:styleId="xl183">
    <w:name w:val="xl183"/>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FFFF"/>
      <w:lang w:val="en-US" w:eastAsia="en-US" w:bidi="ar-SA"/>
    </w:rPr>
  </w:style>
  <w:style w:type="paragraph" w:customStyle="1" w:styleId="xl184">
    <w:name w:val="xl184"/>
    <w:basedOn w:val="Normal"/>
    <w:rsid w:val="00305ED6"/>
    <w:pPr>
      <w:pBdr>
        <w:top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85">
    <w:name w:val="xl185"/>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86">
    <w:name w:val="xl186"/>
    <w:basedOn w:val="Normal"/>
    <w:rsid w:val="00305ED6"/>
    <w:pP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87">
    <w:name w:val="xl187"/>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color w:val="FFFFFF"/>
      <w:lang w:val="en-US" w:eastAsia="en-US" w:bidi="ar-SA"/>
    </w:rPr>
  </w:style>
  <w:style w:type="paragraph" w:customStyle="1" w:styleId="xl188">
    <w:name w:val="xl188"/>
    <w:basedOn w:val="Normal"/>
    <w:rsid w:val="00305ED6"/>
    <w:pPr>
      <w:pBdr>
        <w:top w:val="single" w:sz="4" w:space="0" w:color="auto"/>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89">
    <w:name w:val="xl189"/>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190">
    <w:name w:val="xl190"/>
    <w:basedOn w:val="Normal"/>
    <w:rsid w:val="00305ED6"/>
    <w:pPr>
      <w:pBdr>
        <w:top w:val="single" w:sz="4" w:space="0" w:color="auto"/>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91">
    <w:name w:val="xl191"/>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192">
    <w:name w:val="xl192"/>
    <w:basedOn w:val="Normal"/>
    <w:rsid w:val="00305ED6"/>
    <w:pPr>
      <w:pBdr>
        <w:top w:val="single" w:sz="4" w:space="0" w:color="auto"/>
      </w:pBdr>
      <w:shd w:val="clear" w:color="000000" w:fill="FFFFFF"/>
      <w:spacing w:before="100" w:beforeAutospacing="1" w:after="100" w:afterAutospacing="1"/>
      <w:jc w:val="center"/>
    </w:pPr>
    <w:rPr>
      <w:lang w:val="en-US" w:eastAsia="en-US" w:bidi="ar-SA"/>
    </w:rPr>
  </w:style>
  <w:style w:type="paragraph" w:customStyle="1" w:styleId="xl193">
    <w:name w:val="xl193"/>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194">
    <w:name w:val="xl194"/>
    <w:basedOn w:val="Normal"/>
    <w:rsid w:val="00305ED6"/>
    <w:pPr>
      <w:pBdr>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95">
    <w:name w:val="xl195"/>
    <w:basedOn w:val="Normal"/>
    <w:rsid w:val="00305ED6"/>
    <w:pPr>
      <w:pBdr>
        <w:bottom w:val="single" w:sz="4" w:space="0" w:color="auto"/>
      </w:pBdr>
      <w:shd w:val="clear" w:color="000000" w:fill="FFFFFF"/>
      <w:spacing w:before="100" w:beforeAutospacing="1" w:after="100" w:afterAutospacing="1"/>
      <w:jc w:val="center"/>
    </w:pPr>
    <w:rPr>
      <w:lang w:val="en-US" w:eastAsia="en-US" w:bidi="ar-SA"/>
    </w:rPr>
  </w:style>
  <w:style w:type="paragraph" w:customStyle="1" w:styleId="xl196">
    <w:name w:val="xl196"/>
    <w:basedOn w:val="Normal"/>
    <w:rsid w:val="00305ED6"/>
    <w:pPr>
      <w:pBdr>
        <w:top w:val="single" w:sz="4" w:space="0" w:color="auto"/>
        <w:lef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97">
    <w:name w:val="xl197"/>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8">
    <w:name w:val="xl198"/>
    <w:basedOn w:val="Normal"/>
    <w:rsid w:val="00305ED6"/>
    <w:pPr>
      <w:pBdr>
        <w:top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199">
    <w:name w:val="xl199"/>
    <w:basedOn w:val="Normal"/>
    <w:rsid w:val="00305ED6"/>
    <w:pPr>
      <w:pBdr>
        <w:left w:val="single" w:sz="4" w:space="0" w:color="auto"/>
        <w:bottom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200">
    <w:name w:val="xl200"/>
    <w:basedOn w:val="Normal"/>
    <w:rsid w:val="00305ED6"/>
    <w:pPr>
      <w:pBdr>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201">
    <w:name w:val="xl201"/>
    <w:basedOn w:val="Normal"/>
    <w:rsid w:val="00305ED6"/>
    <w:pPr>
      <w:spacing w:before="100" w:beforeAutospacing="1" w:after="100" w:afterAutospacing="1"/>
      <w:jc w:val="center"/>
    </w:pPr>
    <w:rPr>
      <w:lang w:val="en-US" w:eastAsia="en-US" w:bidi="ar-SA"/>
    </w:rPr>
  </w:style>
  <w:style w:type="paragraph" w:customStyle="1" w:styleId="xl202">
    <w:name w:val="xl202"/>
    <w:basedOn w:val="Normal"/>
    <w:rsid w:val="00305ED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305ED6"/>
    <w:pPr>
      <w:pBdr>
        <w:right w:val="single" w:sz="4" w:space="0" w:color="auto"/>
      </w:pBdr>
      <w:shd w:val="clear" w:color="000000" w:fill="FFFFFF"/>
      <w:spacing w:before="100" w:beforeAutospacing="1" w:after="100" w:afterAutospacing="1"/>
    </w:pPr>
    <w:rPr>
      <w:lang w:val="en-US" w:eastAsia="en-US" w:bidi="ar-SA"/>
    </w:rPr>
  </w:style>
  <w:style w:type="paragraph" w:customStyle="1" w:styleId="xl204">
    <w:name w:val="xl204"/>
    <w:basedOn w:val="Normal"/>
    <w:rsid w:val="00305ED6"/>
    <w:pPr>
      <w:pBdr>
        <w:top w:val="single" w:sz="4" w:space="0" w:color="auto"/>
        <w:bottom w:val="single" w:sz="4" w:space="0" w:color="auto"/>
        <w:right w:val="single" w:sz="4" w:space="0" w:color="auto"/>
      </w:pBdr>
      <w:shd w:val="clear" w:color="000000" w:fill="FFFFFF"/>
      <w:spacing w:before="100" w:beforeAutospacing="1" w:after="100" w:afterAutospacing="1"/>
    </w:pPr>
    <w:rPr>
      <w:b/>
      <w:bCs/>
      <w:lang w:val="en-US" w:eastAsia="en-US" w:bidi="ar-SA"/>
    </w:rPr>
  </w:style>
  <w:style w:type="paragraph" w:customStyle="1" w:styleId="xl205">
    <w:name w:val="xl205"/>
    <w:basedOn w:val="Normal"/>
    <w:rsid w:val="00305ED6"/>
    <w:pPr>
      <w:pBdr>
        <w:bottom w:val="single" w:sz="4" w:space="0" w:color="auto"/>
        <w:right w:val="single" w:sz="4" w:space="0" w:color="auto"/>
      </w:pBdr>
      <w:spacing w:before="100" w:beforeAutospacing="1" w:after="100" w:afterAutospacing="1"/>
    </w:pPr>
    <w:rPr>
      <w:lang w:val="en-US" w:eastAsia="en-US" w:bidi="ar-SA"/>
    </w:rPr>
  </w:style>
  <w:style w:type="paragraph" w:customStyle="1" w:styleId="xl206">
    <w:name w:val="xl206"/>
    <w:basedOn w:val="Normal"/>
    <w:rsid w:val="00305ED6"/>
    <w:pPr>
      <w:pBdr>
        <w:top w:val="single" w:sz="4" w:space="0" w:color="auto"/>
        <w:bottom w:val="single" w:sz="4" w:space="0" w:color="auto"/>
        <w:right w:val="single" w:sz="4" w:space="0" w:color="auto"/>
      </w:pBdr>
      <w:spacing w:before="100" w:beforeAutospacing="1" w:after="100" w:afterAutospacing="1"/>
    </w:pPr>
    <w:rPr>
      <w:b/>
      <w:bCs/>
      <w:lang w:val="en-US" w:eastAsia="en-US" w:bidi="ar-SA"/>
    </w:rPr>
  </w:style>
  <w:style w:type="paragraph" w:customStyle="1" w:styleId="xl207">
    <w:name w:val="xl207"/>
    <w:basedOn w:val="Normal"/>
    <w:rsid w:val="00305ED6"/>
    <w:pPr>
      <w:pBdr>
        <w:right w:val="single" w:sz="4" w:space="0" w:color="auto"/>
      </w:pBdr>
      <w:spacing w:before="100" w:beforeAutospacing="1" w:after="100" w:afterAutospacing="1"/>
    </w:pPr>
    <w:rPr>
      <w:lang w:val="en-US" w:eastAsia="en-US" w:bidi="ar-SA"/>
    </w:rPr>
  </w:style>
  <w:style w:type="paragraph" w:customStyle="1" w:styleId="xl208">
    <w:name w:val="xl208"/>
    <w:basedOn w:val="Normal"/>
    <w:rsid w:val="00305ED6"/>
    <w:pPr>
      <w:pBdr>
        <w:top w:val="single" w:sz="4" w:space="0" w:color="auto"/>
      </w:pBdr>
      <w:shd w:val="clear" w:color="000000" w:fill="FFFFFF"/>
      <w:spacing w:before="100" w:beforeAutospacing="1" w:after="100" w:afterAutospacing="1"/>
    </w:pPr>
    <w:rPr>
      <w:rFonts w:ascii="Arial LatArm" w:hAnsi="Arial LatArm"/>
      <w:lang w:val="en-US" w:eastAsia="en-US" w:bidi="ar-SA"/>
    </w:rPr>
  </w:style>
  <w:style w:type="paragraph" w:customStyle="1" w:styleId="xl209">
    <w:name w:val="xl209"/>
    <w:basedOn w:val="Normal"/>
    <w:rsid w:val="00305ED6"/>
    <w:pPr>
      <w:shd w:val="clear" w:color="000000" w:fill="FFFFFF"/>
      <w:spacing w:before="100" w:beforeAutospacing="1" w:after="100" w:afterAutospacing="1"/>
    </w:pPr>
    <w:rPr>
      <w:rFonts w:ascii="Arial LatArm" w:hAnsi="Arial LatArm"/>
      <w:lang w:val="en-US" w:eastAsia="en-US" w:bidi="ar-SA"/>
    </w:rPr>
  </w:style>
  <w:style w:type="paragraph" w:customStyle="1" w:styleId="xl210">
    <w:name w:val="xl210"/>
    <w:basedOn w:val="Normal"/>
    <w:rsid w:val="00305ED6"/>
    <w:pPr>
      <w:pBdr>
        <w:top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211">
    <w:name w:val="xl211"/>
    <w:basedOn w:val="Normal"/>
    <w:rsid w:val="00305ED6"/>
    <w:pPr>
      <w:pBdr>
        <w:top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212">
    <w:name w:val="xl212"/>
    <w:basedOn w:val="Normal"/>
    <w:rsid w:val="00305ED6"/>
    <w:pPr>
      <w:pBdr>
        <w:top w:val="single" w:sz="4" w:space="0" w:color="auto"/>
        <w:right w:val="single" w:sz="4" w:space="0" w:color="auto"/>
      </w:pBdr>
      <w:spacing w:before="100" w:beforeAutospacing="1" w:after="100" w:afterAutospacing="1"/>
    </w:pPr>
    <w:rPr>
      <w:lang w:val="en-US" w:eastAsia="en-US" w:bidi="ar-SA"/>
    </w:rPr>
  </w:style>
  <w:style w:type="paragraph" w:customStyle="1" w:styleId="xl213">
    <w:name w:val="xl213"/>
    <w:basedOn w:val="Normal"/>
    <w:rsid w:val="00305ED6"/>
    <w:pPr>
      <w:pBdr>
        <w:right w:val="single" w:sz="4" w:space="0" w:color="auto"/>
      </w:pBdr>
      <w:spacing w:before="100" w:beforeAutospacing="1" w:after="100" w:afterAutospacing="1"/>
    </w:pPr>
    <w:rPr>
      <w:lang w:val="en-US" w:eastAsia="en-US" w:bidi="ar-SA"/>
    </w:rPr>
  </w:style>
  <w:style w:type="paragraph" w:customStyle="1" w:styleId="xl214">
    <w:name w:val="xl214"/>
    <w:basedOn w:val="Normal"/>
    <w:rsid w:val="00305ED6"/>
    <w:pPr>
      <w:pBdr>
        <w:top w:val="single" w:sz="4" w:space="0" w:color="auto"/>
        <w:right w:val="single" w:sz="4" w:space="0" w:color="auto"/>
      </w:pBdr>
      <w:spacing w:before="100" w:beforeAutospacing="1" w:after="100" w:afterAutospacing="1"/>
    </w:pPr>
    <w:rPr>
      <w:lang w:val="en-US" w:eastAsia="en-US" w:bidi="ar-SA"/>
    </w:rPr>
  </w:style>
  <w:style w:type="paragraph" w:customStyle="1" w:styleId="xl215">
    <w:name w:val="xl215"/>
    <w:basedOn w:val="Normal"/>
    <w:rsid w:val="00305ED6"/>
    <w:pPr>
      <w:pBdr>
        <w:bottom w:val="single" w:sz="4" w:space="0" w:color="auto"/>
        <w:right w:val="single" w:sz="4" w:space="0" w:color="auto"/>
      </w:pBdr>
      <w:spacing w:before="100" w:beforeAutospacing="1" w:after="100" w:afterAutospacing="1"/>
    </w:pPr>
    <w:rPr>
      <w:lang w:val="en-US" w:eastAsia="en-US" w:bidi="ar-SA"/>
    </w:rPr>
  </w:style>
  <w:style w:type="paragraph" w:customStyle="1" w:styleId="xl216">
    <w:name w:val="xl216"/>
    <w:basedOn w:val="Normal"/>
    <w:rsid w:val="00305ED6"/>
    <w:pPr>
      <w:pBdr>
        <w:top w:val="single" w:sz="4" w:space="0" w:color="auto"/>
      </w:pBdr>
      <w:shd w:val="clear" w:color="000000" w:fill="FFFFFF"/>
      <w:spacing w:before="100" w:beforeAutospacing="1" w:after="100" w:afterAutospacing="1"/>
      <w:textAlignment w:val="center"/>
    </w:pPr>
    <w:rPr>
      <w:lang w:val="en-US" w:eastAsia="en-US" w:bidi="ar-SA"/>
    </w:rPr>
  </w:style>
  <w:style w:type="paragraph" w:customStyle="1" w:styleId="xl217">
    <w:name w:val="xl217"/>
    <w:basedOn w:val="Normal"/>
    <w:rsid w:val="00305ED6"/>
    <w:pPr>
      <w:shd w:val="clear" w:color="000000" w:fill="FFFFFF"/>
      <w:spacing w:before="100" w:beforeAutospacing="1" w:after="100" w:afterAutospacing="1"/>
      <w:textAlignment w:val="center"/>
    </w:pPr>
    <w:rPr>
      <w:lang w:val="en-US" w:eastAsia="en-US" w:bidi="ar-SA"/>
    </w:rPr>
  </w:style>
  <w:style w:type="paragraph" w:customStyle="1" w:styleId="xl218">
    <w:name w:val="xl218"/>
    <w:basedOn w:val="Normal"/>
    <w:rsid w:val="00305ED6"/>
    <w:pPr>
      <w:pBdr>
        <w:top w:val="single" w:sz="4" w:space="0" w:color="auto"/>
      </w:pBdr>
      <w:shd w:val="clear" w:color="000000" w:fill="FFFFFF"/>
      <w:spacing w:before="100" w:beforeAutospacing="1" w:after="100" w:afterAutospacing="1"/>
    </w:pPr>
    <w:rPr>
      <w:rFonts w:ascii="Arial Armenian" w:hAnsi="Arial Armenian"/>
      <w:lang w:val="en-US" w:eastAsia="en-US" w:bidi="ar-SA"/>
    </w:rPr>
  </w:style>
  <w:style w:type="paragraph" w:customStyle="1" w:styleId="xl219">
    <w:name w:val="xl219"/>
    <w:basedOn w:val="Normal"/>
    <w:rsid w:val="00305ED6"/>
    <w:pPr>
      <w:pBdr>
        <w:bottom w:val="single" w:sz="4" w:space="0" w:color="auto"/>
      </w:pBdr>
      <w:shd w:val="clear" w:color="000000" w:fill="FFFFFF"/>
      <w:spacing w:before="100" w:beforeAutospacing="1" w:after="100" w:afterAutospacing="1"/>
    </w:pPr>
    <w:rPr>
      <w:rFonts w:ascii="Arial Armenian" w:hAnsi="Arial Armenian"/>
      <w:lang w:val="en-US" w:eastAsia="en-US" w:bidi="ar-SA"/>
    </w:rPr>
  </w:style>
  <w:style w:type="paragraph" w:customStyle="1" w:styleId="xl220">
    <w:name w:val="xl220"/>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221">
    <w:name w:val="xl221"/>
    <w:basedOn w:val="Normal"/>
    <w:rsid w:val="00305ED6"/>
    <w:pPr>
      <w:pBdr>
        <w:top w:val="single" w:sz="4" w:space="0" w:color="auto"/>
        <w:right w:val="single" w:sz="4" w:space="0" w:color="auto"/>
      </w:pBdr>
      <w:spacing w:before="100" w:beforeAutospacing="1" w:after="100" w:afterAutospacing="1"/>
    </w:pPr>
    <w:rPr>
      <w:b/>
      <w:bCs/>
      <w:lang w:val="en-US" w:eastAsia="en-US" w:bidi="ar-SA"/>
    </w:rPr>
  </w:style>
  <w:style w:type="paragraph" w:customStyle="1" w:styleId="xl222">
    <w:name w:val="xl222"/>
    <w:basedOn w:val="Normal"/>
    <w:rsid w:val="00305ED6"/>
    <w:pPr>
      <w:pBdr>
        <w:top w:val="single" w:sz="4" w:space="0" w:color="auto"/>
      </w:pBdr>
      <w:spacing w:before="100" w:beforeAutospacing="1" w:after="100" w:afterAutospacing="1"/>
    </w:pPr>
    <w:rPr>
      <w:b/>
      <w:bCs/>
      <w:lang w:val="en-US" w:eastAsia="en-US" w:bidi="ar-SA"/>
    </w:rPr>
  </w:style>
  <w:style w:type="paragraph" w:customStyle="1" w:styleId="xl223">
    <w:name w:val="xl223"/>
    <w:basedOn w:val="Normal"/>
    <w:rsid w:val="00305ED6"/>
    <w:pPr>
      <w:pBdr>
        <w:top w:val="single" w:sz="4" w:space="0" w:color="auto"/>
      </w:pBdr>
      <w:spacing w:before="100" w:beforeAutospacing="1" w:after="100" w:afterAutospacing="1"/>
    </w:pPr>
    <w:rPr>
      <w:lang w:val="en-US" w:eastAsia="en-US" w:bidi="ar-SA"/>
    </w:rPr>
  </w:style>
  <w:style w:type="paragraph" w:customStyle="1" w:styleId="xl224">
    <w:name w:val="xl224"/>
    <w:basedOn w:val="Normal"/>
    <w:rsid w:val="00305ED6"/>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25">
    <w:name w:val="xl225"/>
    <w:basedOn w:val="Normal"/>
    <w:rsid w:val="00305ED6"/>
    <w:pPr>
      <w:pBdr>
        <w:top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226">
    <w:name w:val="xl226"/>
    <w:basedOn w:val="Normal"/>
    <w:rsid w:val="00305ED6"/>
    <w:pPr>
      <w:pBdr>
        <w:top w:val="single" w:sz="4" w:space="0" w:color="auto"/>
        <w:right w:val="single" w:sz="4" w:space="0" w:color="auto"/>
      </w:pBdr>
      <w:shd w:val="clear" w:color="000000" w:fill="FFFFFF"/>
      <w:spacing w:before="100" w:beforeAutospacing="1" w:after="100" w:afterAutospacing="1"/>
    </w:pPr>
    <w:rPr>
      <w:rFonts w:ascii="Arial Armenian" w:hAnsi="Arial Armenian"/>
      <w:lang w:val="en-US" w:eastAsia="en-US" w:bidi="ar-SA"/>
    </w:rPr>
  </w:style>
  <w:style w:type="paragraph" w:customStyle="1" w:styleId="xl227">
    <w:name w:val="xl227"/>
    <w:basedOn w:val="Normal"/>
    <w:rsid w:val="00305ED6"/>
    <w:pPr>
      <w:pBdr>
        <w:right w:val="single" w:sz="4" w:space="0" w:color="auto"/>
      </w:pBdr>
      <w:shd w:val="clear" w:color="000000" w:fill="FFFFFF"/>
      <w:spacing w:before="100" w:beforeAutospacing="1" w:after="100" w:afterAutospacing="1"/>
    </w:pPr>
    <w:rPr>
      <w:rFonts w:ascii="Arial Armenian" w:hAnsi="Arial Armenian"/>
      <w:lang w:val="en-US" w:eastAsia="en-US" w:bidi="ar-SA"/>
    </w:rPr>
  </w:style>
  <w:style w:type="paragraph" w:customStyle="1" w:styleId="xl228">
    <w:name w:val="xl228"/>
    <w:basedOn w:val="Normal"/>
    <w:rsid w:val="00305ED6"/>
    <w:pPr>
      <w:pBdr>
        <w:top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229">
    <w:name w:val="xl229"/>
    <w:basedOn w:val="Normal"/>
    <w:rsid w:val="00305ED6"/>
    <w:pPr>
      <w:pBdr>
        <w:top w:val="single" w:sz="4" w:space="0" w:color="auto"/>
        <w:bottom w:val="single" w:sz="4" w:space="0" w:color="auto"/>
      </w:pBdr>
      <w:shd w:val="clear" w:color="000000" w:fill="FFFFFF"/>
      <w:spacing w:before="100" w:beforeAutospacing="1" w:after="100" w:afterAutospacing="1"/>
    </w:pPr>
    <w:rPr>
      <w:lang w:val="en-US" w:eastAsia="en-US" w:bidi="ar-SA"/>
    </w:rPr>
  </w:style>
  <w:style w:type="paragraph" w:customStyle="1" w:styleId="xl230">
    <w:name w:val="xl230"/>
    <w:basedOn w:val="Normal"/>
    <w:rsid w:val="00305ED6"/>
    <w:pPr>
      <w:pBdr>
        <w:top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231">
    <w:name w:val="xl231"/>
    <w:basedOn w:val="Normal"/>
    <w:rsid w:val="00305ED6"/>
    <w:pPr>
      <w:pBdr>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232">
    <w:name w:val="xl232"/>
    <w:basedOn w:val="Normal"/>
    <w:rsid w:val="00305ED6"/>
    <w:pPr>
      <w:pBdr>
        <w:top w:val="single" w:sz="4" w:space="0" w:color="auto"/>
      </w:pBdr>
      <w:spacing w:before="100" w:beforeAutospacing="1" w:after="100" w:afterAutospacing="1"/>
    </w:pPr>
    <w:rPr>
      <w:rFonts w:ascii="Arial Armenian" w:hAnsi="Arial Armenian"/>
      <w:lang w:val="en-US" w:eastAsia="en-US" w:bidi="ar-SA"/>
    </w:rPr>
  </w:style>
  <w:style w:type="paragraph" w:customStyle="1" w:styleId="xl233">
    <w:name w:val="xl233"/>
    <w:basedOn w:val="Normal"/>
    <w:rsid w:val="00305ED6"/>
    <w:pPr>
      <w:pBdr>
        <w:bottom w:val="single" w:sz="4" w:space="0" w:color="auto"/>
      </w:pBdr>
      <w:spacing w:before="100" w:beforeAutospacing="1" w:after="100" w:afterAutospacing="1"/>
    </w:pPr>
    <w:rPr>
      <w:rFonts w:ascii="Arial Armenian" w:hAnsi="Arial Armenian"/>
      <w:lang w:val="en-US" w:eastAsia="en-US" w:bidi="ar-SA"/>
    </w:rPr>
  </w:style>
  <w:style w:type="paragraph" w:customStyle="1" w:styleId="xl234">
    <w:name w:val="xl234"/>
    <w:basedOn w:val="Normal"/>
    <w:rsid w:val="00305ED6"/>
    <w:pPr>
      <w:pBdr>
        <w:top w:val="single" w:sz="4" w:space="0" w:color="auto"/>
        <w:bottom w:val="single" w:sz="4" w:space="0" w:color="auto"/>
      </w:pBdr>
      <w:shd w:val="clear" w:color="000000" w:fill="FFFFFF"/>
      <w:spacing w:before="100" w:beforeAutospacing="1" w:after="100" w:afterAutospacing="1"/>
      <w:textAlignment w:val="center"/>
    </w:pPr>
    <w:rPr>
      <w:b/>
      <w:bCs/>
      <w:lang w:val="en-US" w:eastAsia="en-US" w:bidi="ar-SA"/>
    </w:rPr>
  </w:style>
  <w:style w:type="paragraph" w:customStyle="1" w:styleId="xl235">
    <w:name w:val="xl235"/>
    <w:basedOn w:val="Normal"/>
    <w:rsid w:val="00305ED6"/>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236">
    <w:name w:val="xl236"/>
    <w:basedOn w:val="Normal"/>
    <w:rsid w:val="00305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bidi="ar-SA"/>
    </w:rPr>
  </w:style>
  <w:style w:type="paragraph" w:customStyle="1" w:styleId="xl237">
    <w:name w:val="xl237"/>
    <w:basedOn w:val="Normal"/>
    <w:rsid w:val="00305ED6"/>
    <w:pPr>
      <w:pBdr>
        <w:top w:val="single" w:sz="4" w:space="0" w:color="auto"/>
      </w:pBdr>
      <w:spacing w:before="100" w:beforeAutospacing="1" w:after="100" w:afterAutospacing="1"/>
      <w:jc w:val="center"/>
    </w:pPr>
    <w:rPr>
      <w:lang w:val="en-US" w:eastAsia="en-US" w:bidi="ar-SA"/>
    </w:rPr>
  </w:style>
  <w:style w:type="paragraph" w:customStyle="1" w:styleId="xl238">
    <w:name w:val="xl238"/>
    <w:basedOn w:val="Normal"/>
    <w:rsid w:val="00305ED6"/>
    <w:pPr>
      <w:pBdr>
        <w:top w:val="single" w:sz="4" w:space="0" w:color="auto"/>
        <w:left w:val="single" w:sz="4" w:space="0" w:color="auto"/>
        <w:right w:val="single" w:sz="4" w:space="0" w:color="auto"/>
      </w:pBdr>
      <w:spacing w:before="100" w:beforeAutospacing="1" w:after="100" w:afterAutospacing="1"/>
      <w:jc w:val="center"/>
    </w:pPr>
    <w:rPr>
      <w:b/>
      <w:bCs/>
      <w:lang w:val="en-US" w:eastAsia="en-US" w:bidi="ar-SA"/>
    </w:rPr>
  </w:style>
  <w:style w:type="paragraph" w:customStyle="1" w:styleId="xl239">
    <w:name w:val="xl239"/>
    <w:basedOn w:val="Normal"/>
    <w:rsid w:val="00305ED6"/>
    <w:pPr>
      <w:pBdr>
        <w:top w:val="single" w:sz="4" w:space="0" w:color="auto"/>
      </w:pBdr>
      <w:shd w:val="clear" w:color="000000" w:fill="FFFFFF"/>
      <w:spacing w:before="100" w:beforeAutospacing="1" w:after="100" w:afterAutospacing="1"/>
      <w:jc w:val="center"/>
    </w:pPr>
    <w:rPr>
      <w:lang w:val="en-US" w:eastAsia="en-US" w:bidi="ar-SA"/>
    </w:rPr>
  </w:style>
  <w:style w:type="paragraph" w:customStyle="1" w:styleId="xl240">
    <w:name w:val="xl240"/>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en-US" w:eastAsia="en-US" w:bidi="ar-SA"/>
    </w:rPr>
  </w:style>
  <w:style w:type="paragraph" w:customStyle="1" w:styleId="xl241">
    <w:name w:val="xl241"/>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42">
    <w:name w:val="xl242"/>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243">
    <w:name w:val="xl243"/>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bidi="ar-SA"/>
    </w:rPr>
  </w:style>
  <w:style w:type="paragraph" w:customStyle="1" w:styleId="xl244">
    <w:name w:val="xl244"/>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lang w:val="en-US" w:eastAsia="en-US" w:bidi="ar-SA"/>
    </w:rPr>
  </w:style>
  <w:style w:type="paragraph" w:customStyle="1" w:styleId="xl245">
    <w:name w:val="xl245"/>
    <w:basedOn w:val="Normal"/>
    <w:rsid w:val="00305ED6"/>
    <w:pPr>
      <w:pBdr>
        <w:top w:val="single" w:sz="4" w:space="0" w:color="auto"/>
        <w:right w:val="single" w:sz="4" w:space="0" w:color="auto"/>
      </w:pBdr>
      <w:shd w:val="clear" w:color="000000" w:fill="FFFFFF"/>
      <w:spacing w:before="100" w:beforeAutospacing="1" w:after="100" w:afterAutospacing="1"/>
      <w:textAlignment w:val="center"/>
    </w:pPr>
    <w:rPr>
      <w:color w:val="000000"/>
      <w:lang w:val="en-US" w:eastAsia="en-US" w:bidi="ar-SA"/>
    </w:rPr>
  </w:style>
  <w:style w:type="paragraph" w:customStyle="1" w:styleId="xl246">
    <w:name w:val="xl246"/>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47">
    <w:name w:val="xl247"/>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48">
    <w:name w:val="xl248"/>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49">
    <w:name w:val="xl249"/>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50">
    <w:name w:val="xl250"/>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lang w:val="en-US" w:eastAsia="en-US" w:bidi="ar-SA"/>
    </w:rPr>
  </w:style>
  <w:style w:type="paragraph" w:customStyle="1" w:styleId="xl251">
    <w:name w:val="xl251"/>
    <w:basedOn w:val="Normal"/>
    <w:rsid w:val="00305ED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lang w:val="en-US" w:eastAsia="en-US" w:bidi="ar-SA"/>
    </w:rPr>
  </w:style>
  <w:style w:type="paragraph" w:customStyle="1" w:styleId="xl252">
    <w:name w:val="xl252"/>
    <w:basedOn w:val="Normal"/>
    <w:rsid w:val="00305ED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53">
    <w:name w:val="xl253"/>
    <w:basedOn w:val="Normal"/>
    <w:rsid w:val="00305ED6"/>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54">
    <w:name w:val="xl254"/>
    <w:basedOn w:val="Normal"/>
    <w:rsid w:val="00305ED6"/>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lang w:val="en-US" w:eastAsia="en-US" w:bidi="ar-SA"/>
    </w:rPr>
  </w:style>
  <w:style w:type="paragraph" w:customStyle="1" w:styleId="xl255">
    <w:name w:val="xl255"/>
    <w:basedOn w:val="Normal"/>
    <w:rsid w:val="00305ED6"/>
    <w:pPr>
      <w:pBdr>
        <w:left w:val="single" w:sz="4" w:space="0" w:color="auto"/>
        <w:right w:val="single" w:sz="4" w:space="0" w:color="auto"/>
      </w:pBdr>
      <w:shd w:val="clear" w:color="000000" w:fill="FFFFFF"/>
      <w:spacing w:before="100" w:beforeAutospacing="1" w:after="100" w:afterAutospacing="1"/>
      <w:jc w:val="center"/>
    </w:pPr>
    <w:rPr>
      <w:color w:val="000000"/>
      <w:lang w:val="en-US" w:eastAsia="en-US" w:bidi="ar-SA"/>
    </w:rPr>
  </w:style>
  <w:style w:type="paragraph" w:customStyle="1" w:styleId="xl256">
    <w:name w:val="xl256"/>
    <w:basedOn w:val="Normal"/>
    <w:rsid w:val="00305ED6"/>
    <w:pPr>
      <w:pBdr>
        <w:bottom w:val="single" w:sz="4" w:space="0" w:color="auto"/>
        <w:right w:val="single" w:sz="4" w:space="0" w:color="auto"/>
      </w:pBdr>
      <w:shd w:val="clear" w:color="000000" w:fill="FFFFFF"/>
      <w:spacing w:before="100" w:beforeAutospacing="1" w:after="100" w:afterAutospacing="1"/>
      <w:textAlignment w:val="center"/>
    </w:pPr>
    <w:rPr>
      <w:color w:val="000000"/>
      <w:lang w:val="en-US" w:eastAsia="en-US" w:bidi="ar-SA"/>
    </w:rPr>
  </w:style>
  <w:style w:type="paragraph" w:customStyle="1" w:styleId="xl257">
    <w:name w:val="xl257"/>
    <w:basedOn w:val="Normal"/>
    <w:rsid w:val="00305ED6"/>
    <w:pPr>
      <w:pBdr>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258">
    <w:name w:val="xl258"/>
    <w:basedOn w:val="Normal"/>
    <w:rsid w:val="00305ED6"/>
    <w:pPr>
      <w:pBdr>
        <w:right w:val="single" w:sz="4" w:space="0" w:color="auto"/>
      </w:pBdr>
      <w:shd w:val="clear" w:color="000000" w:fill="FFFFFF"/>
      <w:spacing w:before="100" w:beforeAutospacing="1" w:after="100" w:afterAutospacing="1"/>
      <w:textAlignment w:val="center"/>
    </w:pPr>
    <w:rPr>
      <w:color w:val="000000"/>
      <w:lang w:val="en-US" w:eastAsia="en-US" w:bidi="ar-SA"/>
    </w:rPr>
  </w:style>
  <w:style w:type="paragraph" w:customStyle="1" w:styleId="xl259">
    <w:name w:val="xl259"/>
    <w:basedOn w:val="Normal"/>
    <w:rsid w:val="00305E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 w:type="paragraph" w:customStyle="1" w:styleId="xl260">
    <w:name w:val="xl260"/>
    <w:basedOn w:val="Normal"/>
    <w:rsid w:val="00305ED6"/>
    <w:pPr>
      <w:pBdr>
        <w:left w:val="single" w:sz="4" w:space="0" w:color="auto"/>
        <w:bottom w:val="single" w:sz="4" w:space="0" w:color="auto"/>
        <w:right w:val="single" w:sz="4" w:space="0" w:color="auto"/>
      </w:pBdr>
      <w:spacing w:before="100" w:beforeAutospacing="1" w:after="100" w:afterAutospacing="1"/>
      <w:jc w:val="center"/>
    </w:pPr>
    <w:rPr>
      <w:lang w:val="en-US" w:eastAsia="en-US" w:bidi="ar-SA"/>
    </w:rPr>
  </w:style>
  <w:style w:type="paragraph" w:customStyle="1" w:styleId="xl261">
    <w:name w:val="xl261"/>
    <w:basedOn w:val="Normal"/>
    <w:rsid w:val="00305ED6"/>
    <w:pPr>
      <w:pBdr>
        <w:top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62">
    <w:name w:val="xl262"/>
    <w:basedOn w:val="Normal"/>
    <w:rsid w:val="00305ED6"/>
    <w:pPr>
      <w:pBdr>
        <w:right w:val="single" w:sz="4" w:space="0" w:color="auto"/>
      </w:pBdr>
      <w:spacing w:before="100" w:beforeAutospacing="1" w:after="100" w:afterAutospacing="1"/>
      <w:jc w:val="center"/>
      <w:textAlignment w:val="center"/>
    </w:pPr>
    <w:rPr>
      <w:lang w:val="en-US" w:eastAsia="en-US" w:bidi="ar-SA"/>
    </w:rPr>
  </w:style>
  <w:style w:type="paragraph" w:customStyle="1" w:styleId="xl263">
    <w:name w:val="xl263"/>
    <w:basedOn w:val="Normal"/>
    <w:rsid w:val="00305ED6"/>
    <w:pPr>
      <w:pBdr>
        <w:top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264">
    <w:name w:val="xl264"/>
    <w:basedOn w:val="Normal"/>
    <w:rsid w:val="00305ED6"/>
    <w:pPr>
      <w:pBdr>
        <w:bottom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265">
    <w:name w:val="xl265"/>
    <w:basedOn w:val="Normal"/>
    <w:rsid w:val="00305ED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movsisyan@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mari.movsisyan@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5C957-EB85-48E6-A7C9-A46E062E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87</Pages>
  <Words>19407</Words>
  <Characters>110624</Characters>
  <Application>Microsoft Office Word</Application>
  <DocSecurity>0</DocSecurity>
  <Lines>921</Lines>
  <Paragraphs>259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129772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NELLY</cp:lastModifiedBy>
  <cp:revision>1084</cp:revision>
  <cp:lastPrinted>2018-02-16T07:12:00Z</cp:lastPrinted>
  <dcterms:created xsi:type="dcterms:W3CDTF">2019-10-28T07:04:00Z</dcterms:created>
  <dcterms:modified xsi:type="dcterms:W3CDTF">2020-07-29T09:01:00Z</dcterms:modified>
</cp:coreProperties>
</file>